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DA1221" w14:textId="77777777" w:rsidR="00077FD0" w:rsidRDefault="00077FD0" w:rsidP="004C45C3">
      <w:pPr>
        <w:pStyle w:val="NoSpacing"/>
        <w:jc w:val="center"/>
        <w:rPr>
          <w:bCs/>
          <w:i/>
          <w:sz w:val="24"/>
          <w:szCs w:val="24"/>
          <w:lang w:val="en-GB"/>
        </w:rPr>
      </w:pPr>
    </w:p>
    <w:p w14:paraId="77F686E7" w14:textId="77777777" w:rsidR="00077FD0" w:rsidRDefault="00077FD0" w:rsidP="004C45C3">
      <w:pPr>
        <w:pStyle w:val="NoSpacing"/>
        <w:jc w:val="center"/>
        <w:rPr>
          <w:bCs/>
          <w:i/>
          <w:sz w:val="24"/>
          <w:szCs w:val="24"/>
          <w:lang w:val="en-GB"/>
        </w:rPr>
      </w:pPr>
      <w:r>
        <w:rPr>
          <w:rFonts w:ascii="Times New Roman" w:hAnsi="Times New Roman" w:cs="Times New Roman"/>
          <w:b/>
          <w:iCs/>
          <w:noProof/>
          <w:lang w:val="en-GB"/>
        </w:rPr>
        <w:drawing>
          <wp:inline distT="0" distB="0" distL="0" distR="0" wp14:anchorId="518CC575" wp14:editId="207FF285">
            <wp:extent cx="526861" cy="616226"/>
            <wp:effectExtent l="0" t="0" r="6985" b="0"/>
            <wp:docPr id="1" name="Picture 1" descr="P:\LOGOS_1512_EPURE\UNEP\UNEP_cyan_r119x1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OGOS_1512_EPURE\UNEP\UNEP_cyan_r119x138.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1132" cy="632918"/>
                    </a:xfrm>
                    <a:prstGeom prst="rect">
                      <a:avLst/>
                    </a:prstGeom>
                    <a:noFill/>
                    <a:ln>
                      <a:noFill/>
                    </a:ln>
                  </pic:spPr>
                </pic:pic>
              </a:graphicData>
            </a:graphic>
          </wp:inline>
        </w:drawing>
      </w:r>
    </w:p>
    <w:p w14:paraId="47A24321" w14:textId="77777777" w:rsidR="00077FD0" w:rsidRDefault="00077FD0" w:rsidP="004C45C3">
      <w:pPr>
        <w:pStyle w:val="NoSpacing"/>
        <w:jc w:val="center"/>
        <w:rPr>
          <w:bCs/>
          <w:i/>
          <w:sz w:val="24"/>
          <w:szCs w:val="24"/>
          <w:lang w:val="en-GB"/>
        </w:rPr>
      </w:pPr>
    </w:p>
    <w:p w14:paraId="36F62287" w14:textId="77777777" w:rsidR="00774A38" w:rsidRDefault="00774A38" w:rsidP="00315E89">
      <w:pPr>
        <w:jc w:val="center"/>
        <w:rPr>
          <w:bCs/>
          <w:sz w:val="24"/>
          <w:szCs w:val="24"/>
          <w:lang w:val="en-GB"/>
        </w:rPr>
      </w:pPr>
    </w:p>
    <w:p w14:paraId="1B977135" w14:textId="77777777" w:rsidR="00DA21A6" w:rsidRPr="00C96664" w:rsidRDefault="00BE767B" w:rsidP="002C6F02">
      <w:pPr>
        <w:jc w:val="center"/>
        <w:rPr>
          <w:b/>
          <w:bCs/>
          <w:sz w:val="28"/>
          <w:szCs w:val="28"/>
        </w:rPr>
      </w:pPr>
      <w:ins w:id="0" w:author="HALPAAP" w:date="2017-01-09T13:13:00Z">
        <w:r>
          <w:rPr>
            <w:b/>
            <w:bCs/>
            <w:color w:val="000000"/>
            <w:sz w:val="28"/>
            <w:szCs w:val="28"/>
          </w:rPr>
          <w:t xml:space="preserve">Global </w:t>
        </w:r>
      </w:ins>
      <w:ins w:id="1" w:author="HALPAAP" w:date="2017-01-09T13:14:00Z">
        <w:r>
          <w:rPr>
            <w:b/>
            <w:bCs/>
            <w:color w:val="000000"/>
            <w:sz w:val="28"/>
            <w:szCs w:val="28"/>
          </w:rPr>
          <w:t>Knowledge-</w:t>
        </w:r>
      </w:ins>
      <w:ins w:id="2" w:author="HALPAAP" w:date="2017-01-09T13:13:00Z">
        <w:r>
          <w:rPr>
            <w:b/>
            <w:bCs/>
            <w:color w:val="000000"/>
            <w:sz w:val="28"/>
            <w:szCs w:val="28"/>
          </w:rPr>
          <w:t xml:space="preserve">Sharing </w:t>
        </w:r>
      </w:ins>
      <w:ins w:id="3" w:author="HALPAAP" w:date="2017-01-09T13:14:00Z">
        <w:r>
          <w:rPr>
            <w:b/>
            <w:bCs/>
            <w:color w:val="000000"/>
            <w:sz w:val="28"/>
            <w:szCs w:val="28"/>
          </w:rPr>
          <w:t xml:space="preserve">Meeting on </w:t>
        </w:r>
      </w:ins>
      <w:ins w:id="4" w:author="HALPAAP" w:date="2017-01-09T13:24:00Z">
        <w:r w:rsidR="002C6F02">
          <w:rPr>
            <w:b/>
            <w:bCs/>
            <w:color w:val="000000"/>
            <w:sz w:val="28"/>
            <w:szCs w:val="28"/>
          </w:rPr>
          <w:t xml:space="preserve">Stakeholder </w:t>
        </w:r>
      </w:ins>
      <w:ins w:id="5" w:author="HALPAAP" w:date="2017-01-09T13:14:00Z">
        <w:r>
          <w:rPr>
            <w:b/>
            <w:bCs/>
            <w:color w:val="000000"/>
            <w:sz w:val="28"/>
            <w:szCs w:val="28"/>
          </w:rPr>
          <w:t>Implement</w:t>
        </w:r>
      </w:ins>
      <w:ins w:id="6" w:author="HALPAAP" w:date="2017-01-09T13:24:00Z">
        <w:r w:rsidR="002C6F02">
          <w:rPr>
            <w:b/>
            <w:bCs/>
            <w:color w:val="000000"/>
            <w:sz w:val="28"/>
            <w:szCs w:val="28"/>
          </w:rPr>
          <w:t xml:space="preserve">ation </w:t>
        </w:r>
      </w:ins>
      <w:ins w:id="7" w:author="HALPAAP" w:date="2017-01-09T13:14:00Z">
        <w:r>
          <w:rPr>
            <w:b/>
            <w:bCs/>
            <w:color w:val="000000"/>
            <w:sz w:val="28"/>
            <w:szCs w:val="28"/>
          </w:rPr>
          <w:t xml:space="preserve">of the </w:t>
        </w:r>
      </w:ins>
      <w:ins w:id="8" w:author="HALPAAP" w:date="2017-01-09T13:51:00Z">
        <w:r w:rsidR="00367A92">
          <w:rPr>
            <w:b/>
            <w:bCs/>
            <w:color w:val="000000"/>
            <w:sz w:val="28"/>
            <w:szCs w:val="28"/>
          </w:rPr>
          <w:t>SAIC</w:t>
        </w:r>
      </w:ins>
      <w:ins w:id="9" w:author="HALPAAP" w:date="2017-01-09T13:52:00Z">
        <w:r w:rsidR="00367A92">
          <w:rPr>
            <w:b/>
            <w:bCs/>
            <w:color w:val="000000"/>
            <w:sz w:val="28"/>
            <w:szCs w:val="28"/>
          </w:rPr>
          <w:t xml:space="preserve">M </w:t>
        </w:r>
      </w:ins>
      <w:del w:id="10" w:author="HALPAAP" w:date="2017-01-09T13:14:00Z">
        <w:r w:rsidR="00DA21A6" w:rsidRPr="00C96664" w:rsidDel="00BE767B">
          <w:rPr>
            <w:b/>
            <w:bCs/>
            <w:color w:val="000000"/>
            <w:sz w:val="28"/>
            <w:szCs w:val="28"/>
          </w:rPr>
          <w:delText xml:space="preserve">Meeting of </w:delText>
        </w:r>
        <w:r w:rsidR="005A0DCC" w:rsidDel="00BE767B">
          <w:rPr>
            <w:b/>
            <w:bCs/>
            <w:color w:val="000000"/>
            <w:sz w:val="28"/>
            <w:szCs w:val="28"/>
          </w:rPr>
          <w:delText>Stakeholders and the</w:delText>
        </w:r>
        <w:r w:rsidR="00DA21A6" w:rsidRPr="00C96664" w:rsidDel="00BE767B">
          <w:rPr>
            <w:b/>
            <w:bCs/>
            <w:color w:val="000000"/>
            <w:sz w:val="28"/>
            <w:szCs w:val="28"/>
          </w:rPr>
          <w:delText xml:space="preserve"> </w:delText>
        </w:r>
        <w:r w:rsidR="005A0DCC" w:rsidDel="00BE767B">
          <w:rPr>
            <w:b/>
            <w:bCs/>
            <w:color w:val="000000"/>
            <w:sz w:val="28"/>
            <w:szCs w:val="28"/>
          </w:rPr>
          <w:br/>
        </w:r>
        <w:r w:rsidR="00DA21A6" w:rsidRPr="00C96664" w:rsidDel="00BE767B">
          <w:rPr>
            <w:b/>
            <w:bCs/>
            <w:color w:val="000000"/>
            <w:sz w:val="28"/>
            <w:szCs w:val="28"/>
          </w:rPr>
          <w:delText xml:space="preserve">Steering Group of the </w:delText>
        </w:r>
      </w:del>
      <w:r w:rsidR="00DA21A6" w:rsidRPr="00C96664">
        <w:rPr>
          <w:b/>
          <w:bCs/>
          <w:color w:val="000000"/>
          <w:sz w:val="28"/>
          <w:szCs w:val="28"/>
        </w:rPr>
        <w:t>Chemicals in Products Programme</w:t>
      </w:r>
    </w:p>
    <w:p w14:paraId="1BDEC1C4" w14:textId="77777777" w:rsidR="00774A38" w:rsidRPr="00DA21A6" w:rsidRDefault="009A382A" w:rsidP="00DA21A6">
      <w:pPr>
        <w:keepNext/>
        <w:keepLines/>
        <w:spacing w:after="0" w:line="240" w:lineRule="auto"/>
        <w:jc w:val="center"/>
        <w:rPr>
          <w:rFonts w:eastAsia="SimSun" w:cs="Times New Roman"/>
          <w:b/>
          <w:sz w:val="24"/>
          <w:szCs w:val="24"/>
        </w:rPr>
      </w:pPr>
      <w:r>
        <w:rPr>
          <w:b/>
          <w:sz w:val="24"/>
          <w:szCs w:val="24"/>
        </w:rPr>
        <w:t>10</w:t>
      </w:r>
      <w:r w:rsidR="00DA21A6" w:rsidRPr="00DA21A6">
        <w:rPr>
          <w:b/>
          <w:sz w:val="24"/>
          <w:szCs w:val="24"/>
        </w:rPr>
        <w:t xml:space="preserve"> February 2017</w:t>
      </w:r>
      <w:r w:rsidR="00DA21A6">
        <w:rPr>
          <w:b/>
          <w:sz w:val="24"/>
          <w:szCs w:val="24"/>
        </w:rPr>
        <w:t>,</w:t>
      </w:r>
      <w:r w:rsidR="00DA21A6" w:rsidRPr="00DA21A6">
        <w:rPr>
          <w:b/>
          <w:sz w:val="24"/>
          <w:szCs w:val="24"/>
        </w:rPr>
        <w:t xml:space="preserve"> Brasilia, Brazil</w:t>
      </w:r>
    </w:p>
    <w:p w14:paraId="4BBC48EE" w14:textId="77777777" w:rsidR="00774A38" w:rsidRDefault="00774A38" w:rsidP="00315E89">
      <w:pPr>
        <w:jc w:val="center"/>
        <w:rPr>
          <w:bCs/>
          <w:sz w:val="24"/>
          <w:szCs w:val="24"/>
          <w:lang w:val="en-GB"/>
        </w:rPr>
      </w:pPr>
    </w:p>
    <w:p w14:paraId="1146AC4E" w14:textId="77777777" w:rsidR="00315E89" w:rsidRDefault="00E3678C" w:rsidP="00774A38">
      <w:pPr>
        <w:keepNext/>
        <w:keepLines/>
        <w:pBdr>
          <w:bottom w:val="single" w:sz="6" w:space="1" w:color="auto"/>
        </w:pBdr>
        <w:spacing w:after="0" w:line="240" w:lineRule="auto"/>
        <w:jc w:val="center"/>
        <w:rPr>
          <w:rFonts w:eastAsia="SimSun" w:cs="Times New Roman"/>
          <w:b/>
          <w:color w:val="0070C0"/>
          <w:sz w:val="32"/>
          <w:szCs w:val="32"/>
        </w:rPr>
      </w:pPr>
      <w:r w:rsidRPr="00774A38">
        <w:rPr>
          <w:rFonts w:eastAsia="SimSun" w:cs="Times New Roman"/>
          <w:b/>
          <w:color w:val="0070C0"/>
          <w:sz w:val="32"/>
          <w:szCs w:val="32"/>
        </w:rPr>
        <w:t>C</w:t>
      </w:r>
      <w:r w:rsidR="00315E89" w:rsidRPr="00774A38">
        <w:rPr>
          <w:rFonts w:eastAsia="SimSun" w:cs="Times New Roman"/>
          <w:b/>
          <w:color w:val="0070C0"/>
          <w:sz w:val="32"/>
          <w:szCs w:val="32"/>
        </w:rPr>
        <w:t>oncept note</w:t>
      </w:r>
    </w:p>
    <w:p w14:paraId="5F4CD7A5" w14:textId="77777777" w:rsidR="00774A38" w:rsidRPr="00774A38" w:rsidRDefault="00774A38" w:rsidP="00774A38">
      <w:pPr>
        <w:keepNext/>
        <w:keepLines/>
        <w:pBdr>
          <w:bottom w:val="single" w:sz="6" w:space="1" w:color="auto"/>
        </w:pBdr>
        <w:spacing w:after="0" w:line="240" w:lineRule="auto"/>
        <w:jc w:val="center"/>
        <w:rPr>
          <w:rFonts w:eastAsia="SimSun" w:cs="Times New Roman"/>
          <w:b/>
          <w:color w:val="0070C0"/>
          <w:sz w:val="32"/>
          <w:szCs w:val="32"/>
        </w:rPr>
      </w:pPr>
    </w:p>
    <w:p w14:paraId="21F9AE55" w14:textId="77777777" w:rsidR="00774A38" w:rsidRDefault="00774A38" w:rsidP="00315E89">
      <w:pPr>
        <w:jc w:val="center"/>
        <w:rPr>
          <w:bCs/>
          <w:sz w:val="24"/>
          <w:szCs w:val="24"/>
        </w:rPr>
      </w:pPr>
    </w:p>
    <w:p w14:paraId="02A1C11C" w14:textId="77777777" w:rsidR="0003498B" w:rsidRPr="0003498B" w:rsidRDefault="00ED1C83" w:rsidP="0003498B">
      <w:pPr>
        <w:pStyle w:val="ListParagraph"/>
        <w:numPr>
          <w:ilvl w:val="0"/>
          <w:numId w:val="9"/>
        </w:numPr>
        <w:rPr>
          <w:ins w:id="11" w:author="HALPAAP" w:date="2017-01-09T13:45:00Z"/>
          <w:bCs/>
          <w:sz w:val="24"/>
          <w:szCs w:val="24"/>
          <w:rPrChange w:id="12" w:author="HALPAAP" w:date="2017-01-09T13:45:00Z">
            <w:rPr>
              <w:ins w:id="13" w:author="HALPAAP" w:date="2017-01-09T13:45:00Z"/>
              <w:color w:val="000000"/>
              <w:sz w:val="24"/>
              <w:szCs w:val="24"/>
            </w:rPr>
          </w:rPrChange>
        </w:rPr>
      </w:pPr>
      <w:r w:rsidRPr="0003498B">
        <w:rPr>
          <w:bCs/>
          <w:sz w:val="24"/>
          <w:szCs w:val="24"/>
        </w:rPr>
        <w:t>Th</w:t>
      </w:r>
      <w:r w:rsidR="00BC3FF0" w:rsidRPr="0003498B">
        <w:rPr>
          <w:bCs/>
          <w:sz w:val="24"/>
          <w:szCs w:val="24"/>
        </w:rPr>
        <w:t>is</w:t>
      </w:r>
      <w:r w:rsidRPr="0003498B">
        <w:rPr>
          <w:bCs/>
          <w:sz w:val="24"/>
          <w:szCs w:val="24"/>
        </w:rPr>
        <w:t xml:space="preserve"> </w:t>
      </w:r>
      <w:ins w:id="14" w:author="HALPAAP" w:date="2017-01-09T13:15:00Z">
        <w:r w:rsidR="00BE767B" w:rsidRPr="0003498B">
          <w:rPr>
            <w:bCs/>
            <w:sz w:val="24"/>
            <w:szCs w:val="24"/>
          </w:rPr>
          <w:t xml:space="preserve">note </w:t>
        </w:r>
      </w:ins>
      <w:del w:id="15" w:author="HALPAAP" w:date="2017-01-09T13:15:00Z">
        <w:r w:rsidRPr="0003498B" w:rsidDel="00BE767B">
          <w:rPr>
            <w:bCs/>
            <w:sz w:val="24"/>
            <w:szCs w:val="24"/>
          </w:rPr>
          <w:delText xml:space="preserve">paper </w:delText>
        </w:r>
      </w:del>
      <w:r w:rsidR="00BC3FF0" w:rsidRPr="0003498B">
        <w:rPr>
          <w:sz w:val="24"/>
          <w:szCs w:val="24"/>
        </w:rPr>
        <w:t xml:space="preserve">presents an overview of </w:t>
      </w:r>
      <w:ins w:id="16" w:author="HALPAAP" w:date="2017-01-09T13:16:00Z">
        <w:r w:rsidR="00BE767B">
          <w:rPr>
            <w:sz w:val="24"/>
            <w:szCs w:val="24"/>
          </w:rPr>
          <w:t>a one</w:t>
        </w:r>
      </w:ins>
      <w:ins w:id="17" w:author="HALPAAP" w:date="2017-01-09T13:17:00Z">
        <w:r w:rsidR="00BE767B">
          <w:rPr>
            <w:sz w:val="24"/>
            <w:szCs w:val="24"/>
          </w:rPr>
          <w:t>-</w:t>
        </w:r>
      </w:ins>
      <w:ins w:id="18" w:author="HALPAAP" w:date="2017-01-09T13:16:00Z">
        <w:r w:rsidR="00BE767B">
          <w:rPr>
            <w:sz w:val="24"/>
            <w:szCs w:val="24"/>
          </w:rPr>
          <w:t xml:space="preserve">day </w:t>
        </w:r>
      </w:ins>
      <w:del w:id="19" w:author="HALPAAP" w:date="2017-01-09T13:16:00Z">
        <w:r w:rsidR="00BC3FF0" w:rsidRPr="0003498B" w:rsidDel="00BE767B">
          <w:rPr>
            <w:sz w:val="24"/>
            <w:szCs w:val="24"/>
          </w:rPr>
          <w:delText xml:space="preserve">the </w:delText>
        </w:r>
      </w:del>
      <w:ins w:id="20" w:author="HALPAAP" w:date="2017-01-09T13:16:00Z">
        <w:r w:rsidR="00BE767B">
          <w:rPr>
            <w:sz w:val="24"/>
            <w:szCs w:val="24"/>
          </w:rPr>
          <w:t>“</w:t>
        </w:r>
        <w:r w:rsidR="00BE767B" w:rsidRPr="0003498B">
          <w:rPr>
            <w:sz w:val="24"/>
            <w:szCs w:val="24"/>
          </w:rPr>
          <w:t xml:space="preserve">Global Knowledge-Sharing Meeting on </w:t>
        </w:r>
      </w:ins>
      <w:ins w:id="21" w:author="HALPAAP" w:date="2017-01-09T13:24:00Z">
        <w:r w:rsidR="002C6F02">
          <w:rPr>
            <w:sz w:val="24"/>
            <w:szCs w:val="24"/>
          </w:rPr>
          <w:t xml:space="preserve">Implementation </w:t>
        </w:r>
      </w:ins>
      <w:ins w:id="22" w:author="HALPAAP" w:date="2017-01-09T13:16:00Z">
        <w:r w:rsidR="00BE767B" w:rsidRPr="0003498B">
          <w:rPr>
            <w:sz w:val="24"/>
            <w:szCs w:val="24"/>
          </w:rPr>
          <w:t>of the Chemicals in Products Programme</w:t>
        </w:r>
        <w:r w:rsidR="00BE767B">
          <w:rPr>
            <w:sz w:val="24"/>
            <w:szCs w:val="24"/>
          </w:rPr>
          <w:t xml:space="preserve">” </w:t>
        </w:r>
      </w:ins>
      <w:del w:id="23" w:author="HALPAAP" w:date="2017-01-09T13:16:00Z">
        <w:r w:rsidR="00BC3FF0" w:rsidRPr="0003498B" w:rsidDel="00BE767B">
          <w:rPr>
            <w:color w:val="000000"/>
            <w:sz w:val="24"/>
            <w:szCs w:val="24"/>
          </w:rPr>
          <w:delText xml:space="preserve">Meeting of the Steering Group of the Chemicals in Products (CiP) Programme, </w:delText>
        </w:r>
      </w:del>
      <w:r w:rsidR="00BC3FF0" w:rsidRPr="0003498B">
        <w:rPr>
          <w:color w:val="000000"/>
          <w:sz w:val="24"/>
          <w:szCs w:val="24"/>
        </w:rPr>
        <w:t>to be held 10 February 2017 in Brasilia, Brazil</w:t>
      </w:r>
      <w:ins w:id="24" w:author="HALPAAP" w:date="2017-01-09T13:24:00Z">
        <w:r w:rsidR="002C6F02">
          <w:rPr>
            <w:color w:val="000000"/>
            <w:sz w:val="24"/>
            <w:szCs w:val="24"/>
          </w:rPr>
          <w:t xml:space="preserve">. </w:t>
        </w:r>
      </w:ins>
    </w:p>
    <w:p w14:paraId="1279F490" w14:textId="77777777" w:rsidR="0003498B" w:rsidRPr="0003498B" w:rsidRDefault="0003498B">
      <w:pPr>
        <w:pStyle w:val="ListParagraph"/>
        <w:ind w:left="360"/>
        <w:rPr>
          <w:ins w:id="25" w:author="HALPAAP" w:date="2017-01-09T13:45:00Z"/>
          <w:bCs/>
          <w:sz w:val="24"/>
          <w:szCs w:val="24"/>
          <w:rPrChange w:id="26" w:author="HALPAAP" w:date="2017-01-09T13:45:00Z">
            <w:rPr>
              <w:ins w:id="27" w:author="HALPAAP" w:date="2017-01-09T13:45:00Z"/>
              <w:color w:val="000000"/>
              <w:sz w:val="24"/>
              <w:szCs w:val="24"/>
            </w:rPr>
          </w:rPrChange>
        </w:rPr>
        <w:pPrChange w:id="28" w:author="HALPAAP" w:date="2017-01-09T13:46:00Z">
          <w:pPr>
            <w:pStyle w:val="ListParagraph"/>
            <w:numPr>
              <w:numId w:val="9"/>
            </w:numPr>
            <w:ind w:left="360" w:hanging="360"/>
          </w:pPr>
        </w:pPrChange>
      </w:pPr>
    </w:p>
    <w:p w14:paraId="6BA8044A" w14:textId="3B176755" w:rsidR="0003498B" w:rsidDel="0003498B" w:rsidRDefault="0003498B" w:rsidP="009870C0">
      <w:pPr>
        <w:pStyle w:val="ListParagraph"/>
        <w:numPr>
          <w:ilvl w:val="0"/>
          <w:numId w:val="9"/>
        </w:numPr>
        <w:spacing w:after="0"/>
        <w:jc w:val="both"/>
        <w:rPr>
          <w:del w:id="29" w:author="HALPAAP" w:date="2017-01-09T13:47:00Z"/>
          <w:moveTo w:id="30" w:author="HALPAAP" w:date="2017-01-09T13:45:00Z"/>
          <w:sz w:val="24"/>
          <w:szCs w:val="24"/>
          <w:lang w:val="en-GB"/>
        </w:rPr>
      </w:pPr>
      <w:moveToRangeStart w:id="31" w:author="HALPAAP" w:date="2017-01-09T13:45:00Z" w:name="move471732832"/>
      <w:commentRangeStart w:id="32"/>
      <w:moveTo w:id="33" w:author="HALPAAP" w:date="2017-01-09T13:45:00Z">
        <w:r w:rsidRPr="0003498B">
          <w:rPr>
            <w:sz w:val="24"/>
            <w:szCs w:val="24"/>
            <w:lang w:val="en-GB"/>
          </w:rPr>
          <w:t>Th</w:t>
        </w:r>
      </w:moveTo>
      <w:ins w:id="34" w:author="HALPAAP" w:date="2017-01-09T13:47:00Z">
        <w:r w:rsidRPr="0003498B">
          <w:rPr>
            <w:sz w:val="24"/>
            <w:szCs w:val="24"/>
            <w:lang w:val="en-GB"/>
          </w:rPr>
          <w:t>e</w:t>
        </w:r>
      </w:ins>
      <w:moveTo w:id="35" w:author="HALPAAP" w:date="2017-01-09T13:45:00Z">
        <w:del w:id="36" w:author="HALPAAP" w:date="2017-01-09T13:47:00Z">
          <w:r w:rsidRPr="0003498B" w:rsidDel="0003498B">
            <w:rPr>
              <w:sz w:val="24"/>
              <w:szCs w:val="24"/>
              <w:lang w:val="en-GB"/>
            </w:rPr>
            <w:delText>is</w:delText>
          </w:r>
        </w:del>
        <w:commentRangeEnd w:id="32"/>
        <w:r>
          <w:rPr>
            <w:rStyle w:val="CommentReference"/>
          </w:rPr>
          <w:commentReference w:id="32"/>
        </w:r>
        <w:r w:rsidRPr="0003498B">
          <w:rPr>
            <w:sz w:val="24"/>
            <w:szCs w:val="24"/>
            <w:lang w:val="en-GB"/>
          </w:rPr>
          <w:t xml:space="preserve"> meeting </w:t>
        </w:r>
        <w:del w:id="37" w:author="MUNN" w:date="2017-01-09T14:15:00Z">
          <w:r w:rsidRPr="0003498B" w:rsidDel="00987E90">
            <w:rPr>
              <w:sz w:val="24"/>
              <w:szCs w:val="24"/>
              <w:lang w:val="en-GB"/>
            </w:rPr>
            <w:delText>will take place</w:delText>
          </w:r>
        </w:del>
      </w:moveTo>
      <w:ins w:id="38" w:author="MUNN" w:date="2017-01-09T14:15:00Z">
        <w:r w:rsidR="00987E90">
          <w:rPr>
            <w:sz w:val="24"/>
            <w:szCs w:val="24"/>
            <w:lang w:val="en-GB"/>
          </w:rPr>
          <w:t>has been scheduled</w:t>
        </w:r>
      </w:ins>
      <w:moveTo w:id="39" w:author="HALPAAP" w:date="2017-01-09T13:45:00Z">
        <w:r w:rsidRPr="0003498B">
          <w:rPr>
            <w:sz w:val="24"/>
            <w:szCs w:val="24"/>
            <w:lang w:val="en-GB"/>
          </w:rPr>
          <w:t xml:space="preserve"> </w:t>
        </w:r>
        <w:del w:id="40" w:author="MUNN" w:date="2017-01-09T14:20:00Z">
          <w:r w:rsidRPr="0003498B" w:rsidDel="00260AE3">
            <w:rPr>
              <w:sz w:val="24"/>
              <w:szCs w:val="24"/>
              <w:lang w:val="en-GB"/>
            </w:rPr>
            <w:delText>immediately following</w:delText>
          </w:r>
        </w:del>
      </w:moveTo>
      <w:ins w:id="41" w:author="MUNN" w:date="2017-01-09T14:20:00Z">
        <w:r w:rsidR="00260AE3">
          <w:rPr>
            <w:sz w:val="24"/>
            <w:szCs w:val="24"/>
            <w:lang w:val="en-GB"/>
          </w:rPr>
          <w:t xml:space="preserve">to encourage </w:t>
        </w:r>
      </w:ins>
      <w:ins w:id="42" w:author="MUNN" w:date="2017-01-09T14:21:00Z">
        <w:r w:rsidR="00260AE3">
          <w:rPr>
            <w:sz w:val="24"/>
            <w:szCs w:val="24"/>
            <w:lang w:val="en-GB"/>
          </w:rPr>
          <w:t>participants</w:t>
        </w:r>
      </w:ins>
      <w:ins w:id="43" w:author="MUNN" w:date="2017-01-09T14:20:00Z">
        <w:r w:rsidR="00260AE3">
          <w:rPr>
            <w:sz w:val="24"/>
            <w:szCs w:val="24"/>
            <w:lang w:val="en-GB"/>
          </w:rPr>
          <w:t xml:space="preserve"> in</w:t>
        </w:r>
      </w:ins>
      <w:moveTo w:id="44" w:author="HALPAAP" w:date="2017-01-09T13:45:00Z">
        <w:r w:rsidRPr="0003498B">
          <w:rPr>
            <w:sz w:val="24"/>
            <w:szCs w:val="24"/>
            <w:lang w:val="en-GB"/>
          </w:rPr>
          <w:t xml:space="preserve"> the “1st meeting of the intersessional process on the Strategic Approach and the sound management of chemicals and waste beyond 2020”</w:t>
        </w:r>
        <w:del w:id="45" w:author="MUNN" w:date="2017-01-09T14:15:00Z">
          <w:r w:rsidRPr="0003498B" w:rsidDel="00987E90">
            <w:rPr>
              <w:sz w:val="24"/>
              <w:szCs w:val="24"/>
              <w:lang w:val="en-GB"/>
            </w:rPr>
            <w:delText>,</w:delText>
          </w:r>
        </w:del>
        <w:r w:rsidRPr="0003498B">
          <w:rPr>
            <w:sz w:val="24"/>
            <w:szCs w:val="24"/>
            <w:lang w:val="en-GB"/>
          </w:rPr>
          <w:t xml:space="preserve"> </w:t>
        </w:r>
      </w:moveTo>
      <w:ins w:id="46" w:author="MUNN" w:date="2017-01-09T14:15:00Z">
        <w:r w:rsidR="00987E90">
          <w:rPr>
            <w:sz w:val="24"/>
            <w:szCs w:val="24"/>
            <w:lang w:val="en-GB"/>
          </w:rPr>
          <w:t>(</w:t>
        </w:r>
      </w:ins>
      <w:moveTo w:id="47" w:author="HALPAAP" w:date="2017-01-09T13:45:00Z">
        <w:r w:rsidRPr="0003498B">
          <w:rPr>
            <w:sz w:val="24"/>
            <w:szCs w:val="24"/>
            <w:lang w:val="en-GB"/>
          </w:rPr>
          <w:t>to be held 7-9 February 2017 in the same venue</w:t>
        </w:r>
      </w:moveTo>
      <w:ins w:id="48" w:author="MUNN" w:date="2017-01-09T14:15:00Z">
        <w:r w:rsidR="00987E90">
          <w:rPr>
            <w:sz w:val="24"/>
            <w:szCs w:val="24"/>
            <w:lang w:val="en-GB"/>
          </w:rPr>
          <w:t xml:space="preserve">) to </w:t>
        </w:r>
      </w:ins>
      <w:ins w:id="49" w:author="MUNN" w:date="2017-01-09T14:22:00Z">
        <w:r w:rsidR="00260AE3">
          <w:rPr>
            <w:sz w:val="24"/>
            <w:szCs w:val="24"/>
            <w:lang w:val="en-GB"/>
          </w:rPr>
          <w:t xml:space="preserve">stay for the </w:t>
        </w:r>
        <w:r w:rsidR="00260AE3" w:rsidRPr="0003498B">
          <w:rPr>
            <w:sz w:val="24"/>
            <w:szCs w:val="24"/>
          </w:rPr>
          <w:t>Global Knowledge-Sharing Meeting</w:t>
        </w:r>
      </w:ins>
      <w:ins w:id="50" w:author="MUNN" w:date="2017-01-09T14:21:00Z">
        <w:r w:rsidR="00260AE3">
          <w:rPr>
            <w:sz w:val="24"/>
            <w:szCs w:val="24"/>
            <w:lang w:val="en-GB"/>
          </w:rPr>
          <w:t xml:space="preserve"> and contribute to the discussions</w:t>
        </w:r>
      </w:ins>
      <w:moveTo w:id="51" w:author="HALPAAP" w:date="2017-01-09T13:45:00Z">
        <w:r w:rsidRPr="0003498B">
          <w:rPr>
            <w:sz w:val="24"/>
            <w:szCs w:val="24"/>
            <w:lang w:val="en-GB"/>
          </w:rPr>
          <w:t xml:space="preserve">. </w:t>
        </w:r>
        <w:del w:id="52" w:author="HALPAAP" w:date="2017-01-09T13:47:00Z">
          <w:r w:rsidDel="0003498B">
            <w:rPr>
              <w:sz w:val="24"/>
              <w:szCs w:val="24"/>
              <w:lang w:val="en-GB"/>
            </w:rPr>
            <w:delText>Participants in this earlier meeting have the opportunity to extend their stay to participate in the CiP Programme Steering Group meeting</w:delText>
          </w:r>
          <w:r w:rsidDel="0003498B">
            <w:rPr>
              <w:rStyle w:val="FootnoteReference"/>
              <w:sz w:val="24"/>
              <w:szCs w:val="24"/>
              <w:lang w:val="en-GB"/>
            </w:rPr>
            <w:footnoteReference w:id="1"/>
          </w:r>
          <w:r w:rsidDel="0003498B">
            <w:rPr>
              <w:sz w:val="24"/>
              <w:szCs w:val="24"/>
              <w:lang w:val="en-GB"/>
            </w:rPr>
            <w:delText xml:space="preserve">. </w:delText>
          </w:r>
        </w:del>
      </w:moveTo>
    </w:p>
    <w:moveToRangeEnd w:id="31"/>
    <w:p w14:paraId="27B982C5" w14:textId="77777777" w:rsidR="0003498B" w:rsidRPr="0003498B" w:rsidRDefault="0003498B">
      <w:pPr>
        <w:pStyle w:val="ListParagraph"/>
        <w:numPr>
          <w:ilvl w:val="0"/>
          <w:numId w:val="9"/>
        </w:numPr>
        <w:spacing w:after="0"/>
        <w:jc w:val="both"/>
        <w:rPr>
          <w:ins w:id="57" w:author="HALPAAP" w:date="2017-01-09T13:46:00Z"/>
          <w:bCs/>
          <w:sz w:val="24"/>
          <w:szCs w:val="24"/>
          <w:rPrChange w:id="58" w:author="HALPAAP" w:date="2017-01-09T13:47:00Z">
            <w:rPr>
              <w:ins w:id="59" w:author="HALPAAP" w:date="2017-01-09T13:46:00Z"/>
              <w:color w:val="000000"/>
              <w:sz w:val="24"/>
              <w:szCs w:val="24"/>
            </w:rPr>
          </w:rPrChange>
        </w:rPr>
        <w:pPrChange w:id="60" w:author="HALPAAP" w:date="2017-01-09T13:46:00Z">
          <w:pPr>
            <w:pStyle w:val="ListParagraph"/>
            <w:numPr>
              <w:numId w:val="9"/>
            </w:numPr>
            <w:ind w:left="360" w:hanging="360"/>
          </w:pPr>
        </w:pPrChange>
      </w:pPr>
    </w:p>
    <w:p w14:paraId="12DA8B06" w14:textId="77777777" w:rsidR="0003498B" w:rsidRPr="0003498B" w:rsidRDefault="0003498B">
      <w:pPr>
        <w:pStyle w:val="ListParagraph"/>
        <w:ind w:left="360"/>
        <w:rPr>
          <w:ins w:id="61" w:author="HALPAAP" w:date="2017-01-09T13:47:00Z"/>
          <w:bCs/>
          <w:sz w:val="24"/>
          <w:szCs w:val="24"/>
          <w:rPrChange w:id="62" w:author="HALPAAP" w:date="2017-01-09T13:47:00Z">
            <w:rPr>
              <w:ins w:id="63" w:author="HALPAAP" w:date="2017-01-09T13:47:00Z"/>
              <w:color w:val="000000"/>
              <w:sz w:val="24"/>
              <w:szCs w:val="24"/>
            </w:rPr>
          </w:rPrChange>
        </w:rPr>
        <w:pPrChange w:id="64" w:author="HALPAAP" w:date="2017-01-09T13:47:00Z">
          <w:pPr>
            <w:pStyle w:val="ListParagraph"/>
            <w:numPr>
              <w:numId w:val="9"/>
            </w:numPr>
            <w:ind w:left="360" w:hanging="360"/>
          </w:pPr>
        </w:pPrChange>
      </w:pPr>
    </w:p>
    <w:p w14:paraId="65141548" w14:textId="372D873F" w:rsidR="00BE767B" w:rsidRPr="00BE767B" w:rsidRDefault="00BE767B" w:rsidP="0003498B">
      <w:pPr>
        <w:pStyle w:val="ListParagraph"/>
        <w:numPr>
          <w:ilvl w:val="0"/>
          <w:numId w:val="9"/>
        </w:numPr>
        <w:rPr>
          <w:ins w:id="65" w:author="HALPAAP" w:date="2017-01-09T13:18:00Z"/>
          <w:bCs/>
          <w:sz w:val="24"/>
          <w:szCs w:val="24"/>
          <w:rPrChange w:id="66" w:author="HALPAAP" w:date="2017-01-09T13:19:00Z">
            <w:rPr>
              <w:ins w:id="67" w:author="HALPAAP" w:date="2017-01-09T13:18:00Z"/>
              <w:sz w:val="24"/>
              <w:szCs w:val="24"/>
            </w:rPr>
          </w:rPrChange>
        </w:rPr>
      </w:pPr>
      <w:ins w:id="68" w:author="HALPAAP" w:date="2017-01-09T13:17:00Z">
        <w:r w:rsidRPr="00BE767B">
          <w:rPr>
            <w:color w:val="000000"/>
            <w:sz w:val="24"/>
            <w:szCs w:val="24"/>
            <w:rPrChange w:id="69" w:author="HALPAAP" w:date="2017-01-09T13:17:00Z">
              <w:rPr/>
            </w:rPrChange>
          </w:rPr>
          <w:t xml:space="preserve">The one day meeting will be followed by a </w:t>
        </w:r>
      </w:ins>
      <w:ins w:id="70" w:author="MUNN" w:date="2017-01-09T14:26:00Z">
        <w:r w:rsidR="00052936">
          <w:rPr>
            <w:color w:val="000000"/>
            <w:sz w:val="24"/>
            <w:szCs w:val="24"/>
          </w:rPr>
          <w:t>M</w:t>
        </w:r>
      </w:ins>
      <w:ins w:id="71" w:author="HALPAAP" w:date="2017-01-09T13:17:00Z">
        <w:del w:id="72" w:author="MUNN" w:date="2017-01-09T14:26:00Z">
          <w:r w:rsidRPr="00BE767B" w:rsidDel="00052936">
            <w:rPr>
              <w:color w:val="000000"/>
              <w:sz w:val="24"/>
              <w:szCs w:val="24"/>
              <w:rPrChange w:id="73" w:author="HALPAAP" w:date="2017-01-09T13:17:00Z">
                <w:rPr/>
              </w:rPrChange>
            </w:rPr>
            <w:delText>m</w:delText>
          </w:r>
        </w:del>
        <w:r w:rsidRPr="00BE767B">
          <w:rPr>
            <w:color w:val="000000"/>
            <w:sz w:val="24"/>
            <w:szCs w:val="24"/>
            <w:rPrChange w:id="74" w:author="HALPAAP" w:date="2017-01-09T13:17:00Z">
              <w:rPr/>
            </w:rPrChange>
          </w:rPr>
          <w:t xml:space="preserve">eeting of the </w:t>
        </w:r>
      </w:ins>
      <w:del w:id="75" w:author="HALPAAP" w:date="2017-01-09T13:16:00Z">
        <w:r w:rsidR="00BC3FF0" w:rsidRPr="0003498B" w:rsidDel="00BE767B">
          <w:rPr>
            <w:sz w:val="24"/>
            <w:szCs w:val="24"/>
          </w:rPr>
          <w:delText>.</w:delText>
        </w:r>
      </w:del>
      <w:r w:rsidR="00BC3FF0" w:rsidRPr="0003498B">
        <w:rPr>
          <w:sz w:val="24"/>
          <w:szCs w:val="24"/>
        </w:rPr>
        <w:t xml:space="preserve"> </w:t>
      </w:r>
      <w:ins w:id="76" w:author="HALPAAP" w:date="2017-01-09T13:18:00Z">
        <w:r>
          <w:rPr>
            <w:sz w:val="24"/>
            <w:szCs w:val="24"/>
          </w:rPr>
          <w:t>Stee</w:t>
        </w:r>
      </w:ins>
      <w:ins w:id="77" w:author="HALPAAP" w:date="2017-01-09T13:25:00Z">
        <w:r w:rsidR="002C6F02">
          <w:rPr>
            <w:sz w:val="24"/>
            <w:szCs w:val="24"/>
          </w:rPr>
          <w:t>r</w:t>
        </w:r>
      </w:ins>
      <w:ins w:id="78" w:author="HALPAAP" w:date="2017-01-09T13:18:00Z">
        <w:r>
          <w:rPr>
            <w:sz w:val="24"/>
            <w:szCs w:val="24"/>
          </w:rPr>
          <w:t>ing Group for the SAICM Chemicals in Product Programme, 11 February 2017.</w:t>
        </w:r>
      </w:ins>
    </w:p>
    <w:p w14:paraId="4E815C86" w14:textId="77777777" w:rsidR="00BE767B" w:rsidRPr="00BE767B" w:rsidRDefault="00BE767B">
      <w:pPr>
        <w:pStyle w:val="ListParagraph"/>
        <w:ind w:left="360"/>
        <w:rPr>
          <w:ins w:id="79" w:author="HALPAAP" w:date="2017-01-09T13:16:00Z"/>
          <w:bCs/>
          <w:sz w:val="24"/>
          <w:szCs w:val="24"/>
          <w:rPrChange w:id="80" w:author="HALPAAP" w:date="2017-01-09T13:17:00Z">
            <w:rPr>
              <w:ins w:id="81" w:author="HALPAAP" w:date="2017-01-09T13:16:00Z"/>
              <w:sz w:val="24"/>
              <w:szCs w:val="24"/>
            </w:rPr>
          </w:rPrChange>
        </w:rPr>
        <w:pPrChange w:id="82" w:author="HALPAAP" w:date="2017-01-09T13:19:00Z">
          <w:pPr>
            <w:pStyle w:val="ListParagraph"/>
            <w:numPr>
              <w:numId w:val="9"/>
            </w:numPr>
            <w:ind w:left="360" w:hanging="360"/>
          </w:pPr>
        </w:pPrChange>
      </w:pPr>
    </w:p>
    <w:p w14:paraId="53C753B3" w14:textId="77777777" w:rsidR="00774A38" w:rsidRPr="0003498B" w:rsidRDefault="00BC3FF0" w:rsidP="0003498B">
      <w:pPr>
        <w:pStyle w:val="ListParagraph"/>
        <w:numPr>
          <w:ilvl w:val="0"/>
          <w:numId w:val="9"/>
        </w:numPr>
        <w:rPr>
          <w:bCs/>
          <w:sz w:val="24"/>
          <w:szCs w:val="24"/>
        </w:rPr>
      </w:pPr>
      <w:r w:rsidRPr="0003498B">
        <w:rPr>
          <w:sz w:val="24"/>
          <w:szCs w:val="24"/>
        </w:rPr>
        <w:t xml:space="preserve">Documents and practical information for the meeting will be made available </w:t>
      </w:r>
      <w:ins w:id="83" w:author="HALPAAP" w:date="2017-01-09T13:19:00Z">
        <w:r w:rsidR="00BE767B">
          <w:rPr>
            <w:sz w:val="24"/>
            <w:szCs w:val="24"/>
          </w:rPr>
          <w:t xml:space="preserve">to all registered participants and </w:t>
        </w:r>
      </w:ins>
      <w:del w:id="84" w:author="HALPAAP" w:date="2017-01-09T13:19:00Z">
        <w:r w:rsidRPr="0003498B" w:rsidDel="00BE767B">
          <w:rPr>
            <w:sz w:val="24"/>
            <w:szCs w:val="24"/>
          </w:rPr>
          <w:delText xml:space="preserve">as they are finalized </w:delText>
        </w:r>
      </w:del>
      <w:r w:rsidRPr="0003498B">
        <w:rPr>
          <w:sz w:val="24"/>
          <w:szCs w:val="24"/>
        </w:rPr>
        <w:t>through the CiP Programme web site</w:t>
      </w:r>
      <w:r w:rsidRPr="00BC3FF0">
        <w:rPr>
          <w:rStyle w:val="FootnoteReference"/>
          <w:sz w:val="24"/>
          <w:szCs w:val="24"/>
        </w:rPr>
        <w:footnoteReference w:id="2"/>
      </w:r>
      <w:r w:rsidRPr="0003498B">
        <w:rPr>
          <w:sz w:val="24"/>
          <w:szCs w:val="24"/>
        </w:rPr>
        <w:t>.</w:t>
      </w:r>
      <w:ins w:id="85" w:author="HALPAAP" w:date="2017-01-09T13:19:00Z">
        <w:r w:rsidR="00BE767B">
          <w:rPr>
            <w:sz w:val="24"/>
            <w:szCs w:val="24"/>
          </w:rPr>
          <w:t xml:space="preserve"> </w:t>
        </w:r>
      </w:ins>
    </w:p>
    <w:p w14:paraId="20E2DDC2" w14:textId="77777777" w:rsidR="00ED1C83" w:rsidRPr="007C4958" w:rsidRDefault="00ED1C83" w:rsidP="00ED1C83">
      <w:pPr>
        <w:pStyle w:val="ListParagraph"/>
        <w:rPr>
          <w:b/>
          <w:bCs/>
          <w:sz w:val="24"/>
          <w:szCs w:val="24"/>
          <w:lang w:val="en-GB"/>
        </w:rPr>
      </w:pPr>
    </w:p>
    <w:p w14:paraId="3A622C40" w14:textId="77777777" w:rsidR="00ED1C83" w:rsidRPr="00ED1C83" w:rsidRDefault="00315E89" w:rsidP="00ED1C83">
      <w:pPr>
        <w:rPr>
          <w:b/>
          <w:bCs/>
          <w:sz w:val="24"/>
          <w:szCs w:val="24"/>
          <w:lang w:val="en-GB"/>
        </w:rPr>
      </w:pPr>
      <w:r w:rsidRPr="000343D8">
        <w:rPr>
          <w:b/>
          <w:bCs/>
          <w:sz w:val="24"/>
          <w:szCs w:val="24"/>
          <w:lang w:val="en-GB"/>
        </w:rPr>
        <w:lastRenderedPageBreak/>
        <w:t>Background and context</w:t>
      </w:r>
    </w:p>
    <w:p w14:paraId="634865BF" w14:textId="1CEBD1FC" w:rsidR="0043355D" w:rsidDel="009870C0" w:rsidRDefault="0043355D">
      <w:pPr>
        <w:pStyle w:val="ListParagraph"/>
        <w:spacing w:after="0"/>
        <w:ind w:left="357"/>
        <w:jc w:val="both"/>
        <w:rPr>
          <w:ins w:id="86" w:author="HALPAAP" w:date="2017-01-09T13:31:00Z"/>
          <w:del w:id="87" w:author="MUNN" w:date="2017-01-09T16:31:00Z"/>
          <w:sz w:val="24"/>
          <w:szCs w:val="24"/>
          <w:lang w:val="en-GB"/>
        </w:rPr>
        <w:pPrChange w:id="88" w:author="HALPAAP" w:date="2017-01-09T13:31:00Z">
          <w:pPr>
            <w:pStyle w:val="ListParagraph"/>
            <w:numPr>
              <w:numId w:val="9"/>
            </w:numPr>
            <w:spacing w:after="0"/>
            <w:ind w:left="357" w:hanging="357"/>
            <w:jc w:val="both"/>
          </w:pPr>
        </w:pPrChange>
      </w:pPr>
    </w:p>
    <w:p w14:paraId="6B7429B3" w14:textId="48A7E48C" w:rsidR="007F5125" w:rsidRDefault="0043355D" w:rsidP="00987E90">
      <w:pPr>
        <w:pStyle w:val="ListParagraph"/>
        <w:numPr>
          <w:ilvl w:val="0"/>
          <w:numId w:val="9"/>
        </w:numPr>
        <w:spacing w:after="0"/>
        <w:ind w:left="357" w:hanging="357"/>
        <w:jc w:val="both"/>
        <w:rPr>
          <w:sz w:val="24"/>
          <w:szCs w:val="24"/>
          <w:lang w:val="en-GB"/>
        </w:rPr>
      </w:pPr>
      <w:ins w:id="89" w:author="HALPAAP" w:date="2017-01-09T13:31:00Z">
        <w:r>
          <w:rPr>
            <w:sz w:val="24"/>
            <w:szCs w:val="24"/>
            <w:lang w:val="en-GB"/>
          </w:rPr>
          <w:t>Following adoption of the SAICM CIP Programme in 2016</w:t>
        </w:r>
      </w:ins>
      <w:del w:id="90" w:author="HALPAAP" w:date="2017-01-09T13:32:00Z">
        <w:r w:rsidR="00AC471E" w:rsidDel="0043355D">
          <w:rPr>
            <w:sz w:val="24"/>
            <w:szCs w:val="24"/>
            <w:lang w:val="en-GB"/>
          </w:rPr>
          <w:delText>In recent years</w:delText>
        </w:r>
      </w:del>
      <w:ins w:id="91" w:author="HALPAAP" w:date="2017-01-09T13:19:00Z">
        <w:r w:rsidR="00BE767B">
          <w:rPr>
            <w:sz w:val="24"/>
            <w:szCs w:val="24"/>
            <w:lang w:val="en-GB"/>
          </w:rPr>
          <w:t>, SAICM Stakeholders have made</w:t>
        </w:r>
      </w:ins>
      <w:r w:rsidR="00AC471E">
        <w:rPr>
          <w:sz w:val="24"/>
          <w:szCs w:val="24"/>
          <w:lang w:val="en-GB"/>
        </w:rPr>
        <w:t xml:space="preserve"> </w:t>
      </w:r>
      <w:ins w:id="92" w:author="HALPAAP" w:date="2017-01-09T13:32:00Z">
        <w:r w:rsidR="00E400A5">
          <w:rPr>
            <w:sz w:val="24"/>
            <w:szCs w:val="24"/>
            <w:lang w:val="en-GB"/>
          </w:rPr>
          <w:t xml:space="preserve">further </w:t>
        </w:r>
      </w:ins>
      <w:del w:id="93" w:author="HALPAAP" w:date="2017-01-09T13:32:00Z">
        <w:r w:rsidR="00AC471E" w:rsidDel="00E400A5">
          <w:rPr>
            <w:sz w:val="24"/>
            <w:szCs w:val="24"/>
            <w:lang w:val="en-GB"/>
          </w:rPr>
          <w:delText xml:space="preserve">significant </w:delText>
        </w:r>
      </w:del>
      <w:r w:rsidR="00AC471E">
        <w:rPr>
          <w:sz w:val="24"/>
          <w:szCs w:val="24"/>
          <w:lang w:val="en-GB"/>
        </w:rPr>
        <w:t xml:space="preserve">efforts and progress </w:t>
      </w:r>
      <w:del w:id="94" w:author="HALPAAP" w:date="2017-01-09T13:20:00Z">
        <w:r w:rsidR="00AC471E" w:rsidDel="00BE767B">
          <w:rPr>
            <w:sz w:val="24"/>
            <w:szCs w:val="24"/>
            <w:lang w:val="en-GB"/>
          </w:rPr>
          <w:delText xml:space="preserve">has been made, </w:delText>
        </w:r>
      </w:del>
      <w:r w:rsidR="00AC471E">
        <w:rPr>
          <w:sz w:val="24"/>
          <w:szCs w:val="24"/>
          <w:lang w:val="en-GB"/>
        </w:rPr>
        <w:t>within a number of manufactured product sectors, to</w:t>
      </w:r>
      <w:ins w:id="95" w:author="HALPAAP" w:date="2017-01-09T13:20:00Z">
        <w:r w:rsidR="00BE767B">
          <w:rPr>
            <w:sz w:val="24"/>
            <w:szCs w:val="24"/>
            <w:lang w:val="en-GB"/>
          </w:rPr>
          <w:t xml:space="preserve"> plan and implement </w:t>
        </w:r>
      </w:ins>
      <w:ins w:id="96" w:author="HALPAAP" w:date="2017-01-09T13:21:00Z">
        <w:r w:rsidR="00BE767B">
          <w:rPr>
            <w:sz w:val="24"/>
            <w:szCs w:val="24"/>
            <w:lang w:val="en-GB"/>
          </w:rPr>
          <w:t xml:space="preserve">a wide range of </w:t>
        </w:r>
      </w:ins>
      <w:ins w:id="97" w:author="HALPAAP" w:date="2017-01-09T13:20:00Z">
        <w:r w:rsidR="00BE767B">
          <w:rPr>
            <w:sz w:val="24"/>
            <w:szCs w:val="24"/>
            <w:lang w:val="en-GB"/>
          </w:rPr>
          <w:t>action</w:t>
        </w:r>
      </w:ins>
      <w:ins w:id="98" w:author="MUNN" w:date="2017-01-09T14:06:00Z">
        <w:r w:rsidR="009F6067">
          <w:rPr>
            <w:sz w:val="24"/>
            <w:szCs w:val="24"/>
            <w:lang w:val="en-GB"/>
          </w:rPr>
          <w:t>s</w:t>
        </w:r>
      </w:ins>
      <w:ins w:id="99" w:author="HALPAAP" w:date="2017-01-09T13:20:00Z">
        <w:r w:rsidR="00BE767B">
          <w:rPr>
            <w:sz w:val="24"/>
            <w:szCs w:val="24"/>
            <w:lang w:val="en-GB"/>
          </w:rPr>
          <w:t xml:space="preserve"> </w:t>
        </w:r>
      </w:ins>
      <w:ins w:id="100" w:author="HALPAAP" w:date="2017-01-09T13:21:00Z">
        <w:r w:rsidR="00BE767B">
          <w:rPr>
            <w:sz w:val="24"/>
            <w:szCs w:val="24"/>
            <w:lang w:val="en-GB"/>
          </w:rPr>
          <w:t xml:space="preserve">with the goal of scaling up information-sharing </w:t>
        </w:r>
      </w:ins>
      <w:del w:id="101" w:author="HALPAAP" w:date="2017-01-09T13:21:00Z">
        <w:r w:rsidR="00AC471E" w:rsidDel="00BE767B">
          <w:rPr>
            <w:sz w:val="24"/>
            <w:szCs w:val="24"/>
            <w:lang w:val="en-GB"/>
          </w:rPr>
          <w:delText xml:space="preserve">wards knowing </w:delText>
        </w:r>
      </w:del>
      <w:r w:rsidR="00AC471E">
        <w:rPr>
          <w:sz w:val="24"/>
          <w:szCs w:val="24"/>
          <w:lang w:val="en-GB"/>
        </w:rPr>
        <w:t xml:space="preserve">and </w:t>
      </w:r>
      <w:ins w:id="102" w:author="HALPAAP" w:date="2017-01-09T13:22:00Z">
        <w:r w:rsidR="00BE767B">
          <w:rPr>
            <w:sz w:val="24"/>
            <w:szCs w:val="24"/>
            <w:lang w:val="en-GB"/>
          </w:rPr>
          <w:t>managing</w:t>
        </w:r>
      </w:ins>
      <w:ins w:id="103" w:author="HALPAAP" w:date="2017-01-09T13:21:00Z">
        <w:r w:rsidR="00BE767B">
          <w:rPr>
            <w:sz w:val="24"/>
            <w:szCs w:val="24"/>
            <w:lang w:val="en-GB"/>
          </w:rPr>
          <w:t xml:space="preserve"> </w:t>
        </w:r>
      </w:ins>
      <w:del w:id="104" w:author="HALPAAP" w:date="2017-01-09T13:22:00Z">
        <w:r w:rsidR="00AC471E" w:rsidDel="00BE767B">
          <w:rPr>
            <w:sz w:val="24"/>
            <w:szCs w:val="24"/>
            <w:lang w:val="en-GB"/>
          </w:rPr>
          <w:delText xml:space="preserve">controlling </w:delText>
        </w:r>
        <w:r w:rsidR="00BA30EE" w:rsidDel="00BE767B">
          <w:rPr>
            <w:sz w:val="24"/>
            <w:szCs w:val="24"/>
            <w:lang w:val="en-GB"/>
          </w:rPr>
          <w:delText>c</w:delText>
        </w:r>
      </w:del>
      <w:ins w:id="105" w:author="HALPAAP" w:date="2017-01-09T13:22:00Z">
        <w:r w:rsidR="00BE767B">
          <w:rPr>
            <w:sz w:val="24"/>
            <w:szCs w:val="24"/>
            <w:lang w:val="en-GB"/>
          </w:rPr>
          <w:t>c</w:t>
        </w:r>
      </w:ins>
      <w:r w:rsidR="00BA30EE">
        <w:rPr>
          <w:sz w:val="24"/>
          <w:szCs w:val="24"/>
          <w:lang w:val="en-GB"/>
        </w:rPr>
        <w:t xml:space="preserve">hemicals </w:t>
      </w:r>
      <w:del w:id="106" w:author="MUNN" w:date="2017-01-09T14:06:00Z">
        <w:r w:rsidR="00BA30EE" w:rsidDel="009F6067">
          <w:rPr>
            <w:sz w:val="24"/>
            <w:szCs w:val="24"/>
            <w:lang w:val="en-GB"/>
          </w:rPr>
          <w:delText xml:space="preserve">which </w:delText>
        </w:r>
      </w:del>
      <w:del w:id="107" w:author="HALPAAP" w:date="2017-01-09T13:22:00Z">
        <w:r w:rsidR="00BA30EE" w:rsidDel="00A1750D">
          <w:rPr>
            <w:sz w:val="24"/>
            <w:szCs w:val="24"/>
            <w:lang w:val="en-GB"/>
          </w:rPr>
          <w:delText xml:space="preserve">end up </w:delText>
        </w:r>
      </w:del>
      <w:r w:rsidR="00BA30EE">
        <w:rPr>
          <w:sz w:val="24"/>
          <w:szCs w:val="24"/>
          <w:lang w:val="en-GB"/>
        </w:rPr>
        <w:t xml:space="preserve">in </w:t>
      </w:r>
      <w:del w:id="108" w:author="HALPAAP" w:date="2017-01-09T13:22:00Z">
        <w:r w:rsidR="00BA30EE" w:rsidDel="00A1750D">
          <w:rPr>
            <w:sz w:val="24"/>
            <w:szCs w:val="24"/>
            <w:lang w:val="en-GB"/>
          </w:rPr>
          <w:delText xml:space="preserve">the </w:delText>
        </w:r>
      </w:del>
      <w:r w:rsidR="00BA30EE">
        <w:rPr>
          <w:sz w:val="24"/>
          <w:szCs w:val="24"/>
          <w:lang w:val="en-GB"/>
        </w:rPr>
        <w:t>final products. The automotive, textiles, electronics and other sectors</w:t>
      </w:r>
      <w:ins w:id="109" w:author="HALPAAP" w:date="2017-01-09T13:20:00Z">
        <w:r w:rsidR="00BE767B">
          <w:rPr>
            <w:sz w:val="24"/>
            <w:szCs w:val="24"/>
            <w:lang w:val="en-GB"/>
          </w:rPr>
          <w:t>, for example,</w:t>
        </w:r>
      </w:ins>
      <w:r w:rsidR="00BA30EE">
        <w:rPr>
          <w:sz w:val="24"/>
          <w:szCs w:val="24"/>
          <w:lang w:val="en-GB"/>
        </w:rPr>
        <w:t xml:space="preserve"> have developed advanced systems for exchanging information about the chemical content of their products. The information made available through these systems has brought major benefits to </w:t>
      </w:r>
      <w:del w:id="110" w:author="HALPAAP" w:date="2017-01-09T13:22:00Z">
        <w:r w:rsidR="00BA30EE" w:rsidDel="00A1750D">
          <w:rPr>
            <w:sz w:val="24"/>
            <w:szCs w:val="24"/>
            <w:lang w:val="en-GB"/>
          </w:rPr>
          <w:delText xml:space="preserve">these </w:delText>
        </w:r>
      </w:del>
      <w:r w:rsidR="00BA30EE">
        <w:rPr>
          <w:sz w:val="24"/>
          <w:szCs w:val="24"/>
          <w:lang w:val="en-GB"/>
        </w:rPr>
        <w:t>manufactur</w:t>
      </w:r>
      <w:ins w:id="111" w:author="HALPAAP" w:date="2017-01-09T13:22:00Z">
        <w:r w:rsidR="00A1750D">
          <w:rPr>
            <w:sz w:val="24"/>
            <w:szCs w:val="24"/>
            <w:lang w:val="en-GB"/>
          </w:rPr>
          <w:t>ers</w:t>
        </w:r>
      </w:ins>
      <w:del w:id="112" w:author="HALPAAP" w:date="2017-01-09T13:22:00Z">
        <w:r w:rsidR="00BA30EE" w:rsidDel="00A1750D">
          <w:rPr>
            <w:sz w:val="24"/>
            <w:szCs w:val="24"/>
            <w:lang w:val="en-GB"/>
          </w:rPr>
          <w:delText xml:space="preserve">ing chains </w:delText>
        </w:r>
      </w:del>
      <w:ins w:id="113" w:author="HALPAAP" w:date="2017-01-09T13:22:00Z">
        <w:r w:rsidR="00A1750D">
          <w:rPr>
            <w:sz w:val="24"/>
            <w:szCs w:val="24"/>
            <w:lang w:val="en-GB"/>
          </w:rPr>
          <w:t xml:space="preserve"> </w:t>
        </w:r>
      </w:ins>
      <w:r w:rsidR="00BA30EE">
        <w:rPr>
          <w:sz w:val="24"/>
          <w:szCs w:val="24"/>
          <w:lang w:val="en-GB"/>
        </w:rPr>
        <w:t>and to the consumers of the final products</w:t>
      </w:r>
      <w:r w:rsidR="002E7274">
        <w:rPr>
          <w:rStyle w:val="FootnoteReference"/>
          <w:sz w:val="24"/>
          <w:szCs w:val="24"/>
          <w:lang w:val="en-GB"/>
        </w:rPr>
        <w:footnoteReference w:id="3"/>
      </w:r>
      <w:r w:rsidR="00BA30EE">
        <w:rPr>
          <w:sz w:val="24"/>
          <w:szCs w:val="24"/>
          <w:lang w:val="en-GB"/>
        </w:rPr>
        <w:t>.</w:t>
      </w:r>
    </w:p>
    <w:p w14:paraId="6270A5A5" w14:textId="77777777" w:rsidR="00102CA4" w:rsidRPr="00102CA4" w:rsidRDefault="00102CA4" w:rsidP="00102CA4">
      <w:pPr>
        <w:spacing w:after="0"/>
        <w:jc w:val="both"/>
        <w:rPr>
          <w:sz w:val="24"/>
          <w:szCs w:val="24"/>
          <w:lang w:val="en-GB"/>
        </w:rPr>
      </w:pPr>
    </w:p>
    <w:p w14:paraId="168FA142" w14:textId="40E462C0" w:rsidR="00BA30EE" w:rsidRDefault="00BA30EE" w:rsidP="002E7274">
      <w:pPr>
        <w:pStyle w:val="ListParagraph"/>
        <w:numPr>
          <w:ilvl w:val="0"/>
          <w:numId w:val="9"/>
        </w:numPr>
        <w:spacing w:after="0"/>
        <w:ind w:left="357" w:hanging="357"/>
        <w:jc w:val="both"/>
        <w:rPr>
          <w:sz w:val="24"/>
          <w:szCs w:val="24"/>
          <w:lang w:val="en-GB"/>
        </w:rPr>
      </w:pPr>
      <w:r>
        <w:rPr>
          <w:sz w:val="24"/>
          <w:szCs w:val="24"/>
          <w:lang w:val="en-GB"/>
        </w:rPr>
        <w:t xml:space="preserve">The global chemicals-policy community, through SAICM, has long recognized the critical </w:t>
      </w:r>
      <w:r w:rsidR="00102CA4">
        <w:rPr>
          <w:sz w:val="24"/>
          <w:szCs w:val="24"/>
          <w:lang w:val="en-GB"/>
        </w:rPr>
        <w:t>importance</w:t>
      </w:r>
      <w:r>
        <w:rPr>
          <w:sz w:val="24"/>
          <w:szCs w:val="24"/>
          <w:lang w:val="en-GB"/>
        </w:rPr>
        <w:t xml:space="preserve"> of knowledge on the c</w:t>
      </w:r>
      <w:r w:rsidR="002E7274">
        <w:rPr>
          <w:sz w:val="24"/>
          <w:szCs w:val="24"/>
          <w:lang w:val="en-GB"/>
        </w:rPr>
        <w:t>hemicals placed into products</w:t>
      </w:r>
      <w:r>
        <w:rPr>
          <w:sz w:val="24"/>
          <w:szCs w:val="24"/>
          <w:lang w:val="en-GB"/>
        </w:rPr>
        <w:t xml:space="preserve"> towards achieving the 2020</w:t>
      </w:r>
      <w:r w:rsidR="002E7274">
        <w:rPr>
          <w:sz w:val="24"/>
          <w:szCs w:val="24"/>
          <w:lang w:val="en-GB"/>
        </w:rPr>
        <w:t xml:space="preserve"> goal of SAICM. It</w:t>
      </w:r>
      <w:r>
        <w:rPr>
          <w:sz w:val="24"/>
          <w:szCs w:val="24"/>
          <w:lang w:val="en-GB"/>
        </w:rPr>
        <w:t xml:space="preserve"> </w:t>
      </w:r>
      <w:r w:rsidR="002E7274">
        <w:rPr>
          <w:sz w:val="24"/>
          <w:szCs w:val="24"/>
          <w:lang w:val="en-GB"/>
        </w:rPr>
        <w:t>developed</w:t>
      </w:r>
      <w:r>
        <w:rPr>
          <w:sz w:val="24"/>
          <w:szCs w:val="24"/>
          <w:lang w:val="en-GB"/>
        </w:rPr>
        <w:t xml:space="preserve"> the CiP Programme as a means for </w:t>
      </w:r>
      <w:r w:rsidR="00102CA4">
        <w:rPr>
          <w:sz w:val="24"/>
          <w:szCs w:val="24"/>
          <w:lang w:val="en-GB"/>
        </w:rPr>
        <w:t>stakeholders, globally and throughout the life cycle of products, to collaborate on this important issue.</w:t>
      </w:r>
      <w:ins w:id="114" w:author="HALPAAP" w:date="2017-01-09T13:35:00Z">
        <w:r w:rsidR="00E400A5">
          <w:rPr>
            <w:sz w:val="24"/>
            <w:szCs w:val="24"/>
            <w:lang w:val="en-GB"/>
          </w:rPr>
          <w:t xml:space="preserve"> In 2018, a global report will</w:t>
        </w:r>
      </w:ins>
      <w:ins w:id="115" w:author="MUNN" w:date="2017-01-09T14:07:00Z">
        <w:r w:rsidR="009F6067">
          <w:rPr>
            <w:sz w:val="24"/>
            <w:szCs w:val="24"/>
            <w:lang w:val="en-GB"/>
          </w:rPr>
          <w:t xml:space="preserve"> be</w:t>
        </w:r>
      </w:ins>
      <w:ins w:id="116" w:author="HALPAAP" w:date="2017-01-09T13:35:00Z">
        <w:r w:rsidR="00E400A5">
          <w:rPr>
            <w:sz w:val="24"/>
            <w:szCs w:val="24"/>
            <w:lang w:val="en-GB"/>
          </w:rPr>
          <w:t xml:space="preserve"> prepared to summarize progress made in Programme</w:t>
        </w:r>
      </w:ins>
      <w:ins w:id="117" w:author="MUNN" w:date="2017-01-09T14:07:00Z">
        <w:r w:rsidR="009F6067">
          <w:rPr>
            <w:sz w:val="24"/>
            <w:szCs w:val="24"/>
            <w:lang w:val="en-GB"/>
          </w:rPr>
          <w:t xml:space="preserve"> i</w:t>
        </w:r>
      </w:ins>
      <w:ins w:id="118" w:author="HALPAAP" w:date="2017-01-09T13:35:00Z">
        <w:del w:id="119" w:author="MUNN" w:date="2017-01-09T14:07:00Z">
          <w:r w:rsidR="00E400A5" w:rsidDel="009F6067">
            <w:rPr>
              <w:sz w:val="24"/>
              <w:szCs w:val="24"/>
              <w:lang w:val="en-GB"/>
            </w:rPr>
            <w:delText xml:space="preserve"> I</w:delText>
          </w:r>
        </w:del>
        <w:r w:rsidR="00E400A5">
          <w:rPr>
            <w:sz w:val="24"/>
            <w:szCs w:val="24"/>
            <w:lang w:val="en-GB"/>
          </w:rPr>
          <w:t>mplementation and identify challenges encountered.</w:t>
        </w:r>
      </w:ins>
    </w:p>
    <w:p w14:paraId="1F2A0D30" w14:textId="77777777" w:rsidR="00102CA4" w:rsidRPr="00102CA4" w:rsidRDefault="00102CA4" w:rsidP="00102CA4">
      <w:pPr>
        <w:spacing w:after="0"/>
        <w:jc w:val="both"/>
        <w:rPr>
          <w:sz w:val="24"/>
          <w:szCs w:val="24"/>
          <w:lang w:val="en-GB"/>
        </w:rPr>
      </w:pPr>
    </w:p>
    <w:p w14:paraId="2B48A45C" w14:textId="77777777" w:rsidR="00265C4A" w:rsidRPr="0003498B" w:rsidRDefault="00265C4A" w:rsidP="0003498B">
      <w:pPr>
        <w:pStyle w:val="ListParagraph"/>
        <w:numPr>
          <w:ilvl w:val="0"/>
          <w:numId w:val="9"/>
        </w:numPr>
        <w:jc w:val="both"/>
        <w:rPr>
          <w:sz w:val="24"/>
          <w:szCs w:val="24"/>
          <w:lang w:val="en-GB"/>
        </w:rPr>
      </w:pPr>
      <w:r w:rsidRPr="0003498B">
        <w:rPr>
          <w:sz w:val="24"/>
          <w:szCs w:val="24"/>
          <w:lang w:val="en-GB"/>
        </w:rPr>
        <w:t xml:space="preserve">The </w:t>
      </w:r>
      <w:ins w:id="120" w:author="HALPAAP" w:date="2017-01-09T13:33:00Z">
        <w:r w:rsidR="00E400A5">
          <w:rPr>
            <w:sz w:val="24"/>
            <w:szCs w:val="24"/>
            <w:lang w:val="en-GB"/>
          </w:rPr>
          <w:t xml:space="preserve">SAICM </w:t>
        </w:r>
      </w:ins>
      <w:r w:rsidR="00BA30EE" w:rsidRPr="0003498B">
        <w:rPr>
          <w:sz w:val="24"/>
          <w:szCs w:val="24"/>
          <w:lang w:val="en-GB"/>
        </w:rPr>
        <w:t>CiP</w:t>
      </w:r>
      <w:r w:rsidR="00BC3FF0" w:rsidRPr="0003498B">
        <w:rPr>
          <w:sz w:val="24"/>
          <w:szCs w:val="24"/>
          <w:lang w:val="en-GB"/>
        </w:rPr>
        <w:t xml:space="preserve"> Programme is </w:t>
      </w:r>
      <w:ins w:id="121" w:author="HALPAAP" w:date="2017-01-09T13:33:00Z">
        <w:r w:rsidR="00E400A5" w:rsidRPr="0003498B">
          <w:rPr>
            <w:sz w:val="24"/>
            <w:szCs w:val="24"/>
            <w:lang w:val="en-GB"/>
          </w:rPr>
          <w:t xml:space="preserve">facilitated </w:t>
        </w:r>
      </w:ins>
      <w:del w:id="122" w:author="HALPAAP" w:date="2017-01-09T13:33:00Z">
        <w:r w:rsidR="00C34FC0" w:rsidRPr="0003498B" w:rsidDel="00E400A5">
          <w:rPr>
            <w:sz w:val="24"/>
            <w:szCs w:val="24"/>
            <w:lang w:val="en-GB"/>
          </w:rPr>
          <w:delText>l</w:delText>
        </w:r>
      </w:del>
      <w:ins w:id="123" w:author="HALPAAP" w:date="2017-01-09T13:33:00Z">
        <w:r w:rsidR="00E400A5">
          <w:rPr>
            <w:sz w:val="24"/>
            <w:szCs w:val="24"/>
            <w:lang w:val="en-GB"/>
          </w:rPr>
          <w:t xml:space="preserve">by </w:t>
        </w:r>
      </w:ins>
      <w:del w:id="124" w:author="HALPAAP" w:date="2017-01-09T13:33:00Z">
        <w:r w:rsidR="00C34FC0" w:rsidRPr="0003498B" w:rsidDel="00E400A5">
          <w:rPr>
            <w:sz w:val="24"/>
            <w:szCs w:val="24"/>
            <w:lang w:val="en-GB"/>
          </w:rPr>
          <w:delText>ed</w:delText>
        </w:r>
        <w:r w:rsidR="00BC3FF0" w:rsidRPr="0003498B" w:rsidDel="00E400A5">
          <w:rPr>
            <w:sz w:val="24"/>
            <w:szCs w:val="24"/>
            <w:lang w:val="en-GB"/>
          </w:rPr>
          <w:delText xml:space="preserve"> by </w:delText>
        </w:r>
      </w:del>
      <w:r w:rsidR="00BC3FF0" w:rsidRPr="0003498B">
        <w:rPr>
          <w:sz w:val="24"/>
          <w:szCs w:val="24"/>
          <w:lang w:val="en-GB"/>
        </w:rPr>
        <w:t xml:space="preserve">UN Environment through its </w:t>
      </w:r>
      <w:r w:rsidR="00C34FC0" w:rsidRPr="0003498B">
        <w:rPr>
          <w:sz w:val="24"/>
          <w:szCs w:val="24"/>
          <w:lang w:val="en-GB"/>
        </w:rPr>
        <w:t>C</w:t>
      </w:r>
      <w:r w:rsidR="00BC3FF0" w:rsidRPr="0003498B">
        <w:rPr>
          <w:sz w:val="24"/>
          <w:szCs w:val="24"/>
          <w:lang w:val="en-GB"/>
        </w:rPr>
        <w:t>hemicals and Waste Branch</w:t>
      </w:r>
      <w:ins w:id="125" w:author="HALPAAP" w:date="2017-01-09T13:33:00Z">
        <w:r w:rsidR="00E400A5">
          <w:rPr>
            <w:sz w:val="24"/>
            <w:szCs w:val="24"/>
            <w:lang w:val="en-GB"/>
          </w:rPr>
          <w:t xml:space="preserve">, </w:t>
        </w:r>
      </w:ins>
      <w:ins w:id="126" w:author="HALPAAP" w:date="2017-01-09T13:36:00Z">
        <w:r w:rsidR="00E400A5">
          <w:rPr>
            <w:sz w:val="24"/>
            <w:szCs w:val="24"/>
            <w:lang w:val="en-GB"/>
          </w:rPr>
          <w:t>Economy</w:t>
        </w:r>
      </w:ins>
      <w:ins w:id="127" w:author="HALPAAP" w:date="2017-01-09T13:33:00Z">
        <w:r w:rsidR="00E400A5">
          <w:rPr>
            <w:sz w:val="24"/>
            <w:szCs w:val="24"/>
            <w:lang w:val="en-GB"/>
          </w:rPr>
          <w:t xml:space="preserve"> Division</w:t>
        </w:r>
      </w:ins>
      <w:r w:rsidR="00811520" w:rsidRPr="0003498B">
        <w:rPr>
          <w:sz w:val="24"/>
          <w:szCs w:val="24"/>
          <w:lang w:val="en-GB"/>
        </w:rPr>
        <w:t xml:space="preserve">. </w:t>
      </w:r>
      <w:r w:rsidR="007F5125" w:rsidRPr="0003498B">
        <w:rPr>
          <w:sz w:val="24"/>
          <w:szCs w:val="24"/>
          <w:lang w:val="en-GB"/>
        </w:rPr>
        <w:t xml:space="preserve">In this context </w:t>
      </w:r>
      <w:r w:rsidR="00811520" w:rsidRPr="0003498B">
        <w:rPr>
          <w:rFonts w:ascii="Calibri" w:hAnsi="Calibri" w:cs="Helv"/>
          <w:color w:val="000000"/>
          <w:sz w:val="24"/>
          <w:szCs w:val="24"/>
          <w:lang w:val="en-GB"/>
        </w:rPr>
        <w:t>UN Environment</w:t>
      </w:r>
      <w:r w:rsidR="00811520" w:rsidRPr="0003498B">
        <w:rPr>
          <w:sz w:val="24"/>
          <w:szCs w:val="24"/>
          <w:lang w:val="en-GB"/>
        </w:rPr>
        <w:t xml:space="preserve"> will convene a meeting on 10 February 2017 in Brasilia to review activit</w:t>
      </w:r>
      <w:ins w:id="128" w:author="HALPAAP" w:date="2017-01-09T13:25:00Z">
        <w:r w:rsidR="002C6F02" w:rsidRPr="0003498B">
          <w:rPr>
            <w:sz w:val="24"/>
            <w:szCs w:val="24"/>
            <w:lang w:val="en-GB"/>
          </w:rPr>
          <w:t xml:space="preserve">ies </w:t>
        </w:r>
      </w:ins>
      <w:del w:id="129" w:author="HALPAAP" w:date="2017-01-09T13:25:00Z">
        <w:r w:rsidR="00811520" w:rsidRPr="0003498B" w:rsidDel="002C6F02">
          <w:rPr>
            <w:sz w:val="24"/>
            <w:szCs w:val="24"/>
            <w:lang w:val="en-GB"/>
          </w:rPr>
          <w:delText xml:space="preserve">y </w:delText>
        </w:r>
      </w:del>
      <w:r w:rsidR="00811520" w:rsidRPr="0003498B">
        <w:rPr>
          <w:sz w:val="24"/>
          <w:szCs w:val="24"/>
          <w:lang w:val="en-GB"/>
        </w:rPr>
        <w:t xml:space="preserve">to date under the Programme, to take stock and to </w:t>
      </w:r>
      <w:ins w:id="130" w:author="HALPAAP" w:date="2017-01-09T13:25:00Z">
        <w:r w:rsidR="002C6F02" w:rsidRPr="0003498B">
          <w:rPr>
            <w:sz w:val="24"/>
            <w:szCs w:val="24"/>
            <w:lang w:val="en-GB"/>
          </w:rPr>
          <w:t xml:space="preserve">identify lessons learned </w:t>
        </w:r>
      </w:ins>
      <w:del w:id="131" w:author="HALPAAP" w:date="2017-01-09T13:26:00Z">
        <w:r w:rsidR="00811520" w:rsidRPr="0003498B" w:rsidDel="002C6F02">
          <w:rPr>
            <w:sz w:val="24"/>
            <w:szCs w:val="24"/>
            <w:lang w:val="en-GB"/>
          </w:rPr>
          <w:delText>provide input to th</w:delText>
        </w:r>
      </w:del>
      <w:ins w:id="132" w:author="HALPAAP" w:date="2017-01-09T13:26:00Z">
        <w:r w:rsidR="002C6F02" w:rsidRPr="0003498B">
          <w:rPr>
            <w:sz w:val="24"/>
            <w:szCs w:val="24"/>
            <w:lang w:val="en-GB"/>
          </w:rPr>
          <w:t xml:space="preserve">relevant for the effective implementation of </w:t>
        </w:r>
      </w:ins>
      <w:del w:id="133" w:author="HALPAAP" w:date="2017-01-09T13:26:00Z">
        <w:r w:rsidR="00811520" w:rsidRPr="0003498B" w:rsidDel="002C6F02">
          <w:rPr>
            <w:sz w:val="24"/>
            <w:szCs w:val="24"/>
            <w:lang w:val="en-GB"/>
          </w:rPr>
          <w:delText xml:space="preserve">e future management of </w:delText>
        </w:r>
      </w:del>
      <w:r w:rsidR="00811520" w:rsidRPr="0003498B">
        <w:rPr>
          <w:sz w:val="24"/>
          <w:szCs w:val="24"/>
          <w:lang w:val="en-GB"/>
        </w:rPr>
        <w:t>the CiP Programme.</w:t>
      </w:r>
    </w:p>
    <w:p w14:paraId="1CD6208F" w14:textId="77777777" w:rsidR="00DC3895" w:rsidRPr="007C4958" w:rsidDel="002C6F02" w:rsidRDefault="0043355D" w:rsidP="00ED1C83">
      <w:pPr>
        <w:rPr>
          <w:del w:id="134" w:author="HALPAAP" w:date="2017-01-09T13:26:00Z"/>
          <w:b/>
          <w:bCs/>
          <w:sz w:val="24"/>
          <w:szCs w:val="24"/>
          <w:lang w:val="en-GB"/>
        </w:rPr>
      </w:pPr>
      <w:ins w:id="135" w:author="HALPAAP" w:date="2017-01-09T13:31:00Z">
        <w:r>
          <w:rPr>
            <w:b/>
            <w:bCs/>
            <w:sz w:val="24"/>
            <w:szCs w:val="24"/>
            <w:lang w:val="en-GB"/>
          </w:rPr>
          <w:t xml:space="preserve">Overall </w:t>
        </w:r>
      </w:ins>
    </w:p>
    <w:p w14:paraId="5DABDE32" w14:textId="77777777" w:rsidR="00BA40FB" w:rsidRPr="00707DF2" w:rsidRDefault="002C6F02" w:rsidP="00ED1C83">
      <w:pPr>
        <w:rPr>
          <w:b/>
          <w:bCs/>
          <w:sz w:val="24"/>
          <w:szCs w:val="24"/>
          <w:lang w:val="en-GB"/>
        </w:rPr>
      </w:pPr>
      <w:ins w:id="136" w:author="HALPAAP" w:date="2017-01-09T13:26:00Z">
        <w:r>
          <w:rPr>
            <w:b/>
            <w:bCs/>
            <w:sz w:val="24"/>
            <w:szCs w:val="24"/>
            <w:lang w:val="en-GB"/>
          </w:rPr>
          <w:t xml:space="preserve">Goal and </w:t>
        </w:r>
      </w:ins>
      <w:r w:rsidR="00BA40FB" w:rsidRPr="00707DF2">
        <w:rPr>
          <w:b/>
          <w:bCs/>
          <w:sz w:val="24"/>
          <w:szCs w:val="24"/>
          <w:lang w:val="en-GB"/>
        </w:rPr>
        <w:t>Objectives of the Meeting</w:t>
      </w:r>
    </w:p>
    <w:p w14:paraId="2578129C" w14:textId="77777777" w:rsidR="00811520" w:rsidRDefault="00BA40FB" w:rsidP="0003498B">
      <w:pPr>
        <w:pStyle w:val="ListParagraph"/>
        <w:numPr>
          <w:ilvl w:val="0"/>
          <w:numId w:val="9"/>
        </w:numPr>
        <w:spacing w:after="0"/>
        <w:jc w:val="both"/>
        <w:rPr>
          <w:sz w:val="24"/>
          <w:szCs w:val="24"/>
          <w:lang w:val="en-GB"/>
        </w:rPr>
      </w:pPr>
      <w:r w:rsidRPr="00707DF2">
        <w:rPr>
          <w:sz w:val="24"/>
          <w:szCs w:val="24"/>
          <w:lang w:val="en-GB"/>
        </w:rPr>
        <w:t>The overall goal</w:t>
      </w:r>
      <w:r w:rsidR="00B6789E" w:rsidRPr="00707DF2">
        <w:rPr>
          <w:sz w:val="24"/>
          <w:szCs w:val="24"/>
          <w:lang w:val="en-GB"/>
        </w:rPr>
        <w:t xml:space="preserve"> of the meeting is</w:t>
      </w:r>
      <w:r w:rsidRPr="00707DF2">
        <w:rPr>
          <w:sz w:val="24"/>
          <w:szCs w:val="24"/>
          <w:lang w:val="en-GB"/>
        </w:rPr>
        <w:t xml:space="preserve"> to </w:t>
      </w:r>
      <w:ins w:id="137" w:author="HALPAAP" w:date="2017-01-09T13:26:00Z">
        <w:r w:rsidR="002C6F02">
          <w:rPr>
            <w:sz w:val="24"/>
            <w:szCs w:val="24"/>
            <w:lang w:val="en-GB"/>
          </w:rPr>
          <w:t xml:space="preserve">share information, </w:t>
        </w:r>
      </w:ins>
      <w:r w:rsidR="00811520">
        <w:rPr>
          <w:sz w:val="24"/>
          <w:szCs w:val="24"/>
          <w:lang w:val="en-GB"/>
        </w:rPr>
        <w:t xml:space="preserve">coordinate efforts and build momentum </w:t>
      </w:r>
      <w:r w:rsidR="00EF2021">
        <w:rPr>
          <w:sz w:val="24"/>
          <w:szCs w:val="24"/>
          <w:lang w:val="en-GB"/>
        </w:rPr>
        <w:t xml:space="preserve">among multiple stakeholder groups </w:t>
      </w:r>
      <w:ins w:id="138" w:author="HALPAAP" w:date="2017-01-09T13:33:00Z">
        <w:r w:rsidR="00E400A5">
          <w:rPr>
            <w:sz w:val="24"/>
            <w:szCs w:val="24"/>
            <w:lang w:val="en-GB"/>
          </w:rPr>
          <w:t xml:space="preserve">to </w:t>
        </w:r>
      </w:ins>
      <w:del w:id="139" w:author="HALPAAP" w:date="2017-01-09T13:33:00Z">
        <w:r w:rsidR="00811520" w:rsidDel="00E400A5">
          <w:rPr>
            <w:sz w:val="24"/>
            <w:szCs w:val="24"/>
            <w:lang w:val="en-GB"/>
          </w:rPr>
          <w:delText xml:space="preserve">for actions that </w:delText>
        </w:r>
      </w:del>
      <w:r w:rsidR="00811520">
        <w:rPr>
          <w:sz w:val="24"/>
          <w:szCs w:val="24"/>
          <w:lang w:val="en-GB"/>
        </w:rPr>
        <w:t xml:space="preserve">advance the exchange of </w:t>
      </w:r>
      <w:r w:rsidR="00811520" w:rsidRPr="00BB217A">
        <w:rPr>
          <w:sz w:val="24"/>
          <w:szCs w:val="24"/>
        </w:rPr>
        <w:t>CiP information</w:t>
      </w:r>
      <w:r w:rsidR="00811520">
        <w:rPr>
          <w:sz w:val="24"/>
          <w:szCs w:val="24"/>
          <w:lang w:val="en-GB"/>
        </w:rPr>
        <w:t xml:space="preserve"> and </w:t>
      </w:r>
      <w:ins w:id="140" w:author="HALPAAP" w:date="2017-01-09T13:34:00Z">
        <w:r w:rsidR="00E400A5">
          <w:rPr>
            <w:sz w:val="24"/>
            <w:szCs w:val="24"/>
            <w:lang w:val="en-GB"/>
          </w:rPr>
          <w:t>active participation in the SAICM CiP Programme</w:t>
        </w:r>
      </w:ins>
      <w:del w:id="141" w:author="HALPAAP" w:date="2017-01-09T13:34:00Z">
        <w:r w:rsidR="00811520" w:rsidDel="00E400A5">
          <w:rPr>
            <w:sz w:val="24"/>
            <w:szCs w:val="24"/>
            <w:lang w:val="en-GB"/>
          </w:rPr>
          <w:delText>its use for chemicals management</w:delText>
        </w:r>
      </w:del>
      <w:r w:rsidR="00811520">
        <w:rPr>
          <w:sz w:val="24"/>
          <w:szCs w:val="24"/>
          <w:lang w:val="en-GB"/>
        </w:rPr>
        <w:t xml:space="preserve">. </w:t>
      </w:r>
    </w:p>
    <w:p w14:paraId="0A6EBA79" w14:textId="77777777" w:rsidR="000343D8" w:rsidRPr="000343D8" w:rsidRDefault="000343D8" w:rsidP="000343D8">
      <w:pPr>
        <w:spacing w:after="0"/>
        <w:jc w:val="both"/>
        <w:rPr>
          <w:sz w:val="24"/>
          <w:szCs w:val="24"/>
          <w:lang w:val="en-GB"/>
        </w:rPr>
      </w:pPr>
    </w:p>
    <w:p w14:paraId="54F47897" w14:textId="77777777" w:rsidR="002C6F02" w:rsidRDefault="002C6F02" w:rsidP="0003498B">
      <w:pPr>
        <w:pStyle w:val="ListParagraph"/>
        <w:numPr>
          <w:ilvl w:val="0"/>
          <w:numId w:val="9"/>
        </w:numPr>
        <w:spacing w:after="0"/>
        <w:jc w:val="both"/>
        <w:rPr>
          <w:ins w:id="142" w:author="HALPAAP" w:date="2017-01-09T13:27:00Z"/>
          <w:sz w:val="24"/>
          <w:szCs w:val="24"/>
          <w:lang w:val="en-GB"/>
        </w:rPr>
      </w:pPr>
      <w:ins w:id="143" w:author="HALPAAP" w:date="2017-01-09T13:27:00Z">
        <w:r>
          <w:rPr>
            <w:sz w:val="24"/>
            <w:szCs w:val="24"/>
            <w:lang w:val="en-GB"/>
          </w:rPr>
          <w:t>Specific objectives of the meeting include the following:</w:t>
        </w:r>
      </w:ins>
    </w:p>
    <w:p w14:paraId="41C32161" w14:textId="77777777" w:rsidR="002C6F02" w:rsidRPr="002C6F02" w:rsidRDefault="002C6F02">
      <w:pPr>
        <w:pStyle w:val="ListParagraph"/>
        <w:rPr>
          <w:ins w:id="144" w:author="HALPAAP" w:date="2017-01-09T13:27:00Z"/>
          <w:sz w:val="24"/>
          <w:szCs w:val="24"/>
          <w:lang w:val="en-GB"/>
          <w:rPrChange w:id="145" w:author="HALPAAP" w:date="2017-01-09T13:27:00Z">
            <w:rPr>
              <w:ins w:id="146" w:author="HALPAAP" w:date="2017-01-09T13:27:00Z"/>
              <w:lang w:val="en-GB"/>
            </w:rPr>
          </w:rPrChange>
        </w:rPr>
        <w:pPrChange w:id="147" w:author="HALPAAP" w:date="2017-01-09T13:27:00Z">
          <w:pPr>
            <w:pStyle w:val="ListParagraph"/>
            <w:numPr>
              <w:numId w:val="9"/>
            </w:numPr>
            <w:spacing w:after="0"/>
            <w:ind w:left="360" w:hanging="360"/>
            <w:jc w:val="both"/>
          </w:pPr>
        </w:pPrChange>
      </w:pPr>
    </w:p>
    <w:p w14:paraId="75E46EFC" w14:textId="6DD2669B" w:rsidR="00303AD1" w:rsidRDefault="00303AD1" w:rsidP="0003498B">
      <w:pPr>
        <w:pStyle w:val="ListParagraph"/>
        <w:numPr>
          <w:ilvl w:val="1"/>
          <w:numId w:val="9"/>
        </w:numPr>
        <w:spacing w:after="0"/>
        <w:jc w:val="both"/>
        <w:rPr>
          <w:ins w:id="148" w:author="HALPAAP" w:date="2017-01-09T13:38:00Z"/>
          <w:sz w:val="24"/>
          <w:szCs w:val="24"/>
          <w:lang w:val="en-GB"/>
        </w:rPr>
      </w:pPr>
      <w:ins w:id="149" w:author="HALPAAP" w:date="2017-01-09T13:37:00Z">
        <w:r>
          <w:rPr>
            <w:sz w:val="24"/>
            <w:szCs w:val="24"/>
            <w:lang w:val="en-GB"/>
          </w:rPr>
          <w:t>Identify a diverse range of action</w:t>
        </w:r>
      </w:ins>
      <w:ins w:id="150" w:author="MUNN" w:date="2017-01-09T14:08:00Z">
        <w:r w:rsidR="00987E90">
          <w:rPr>
            <w:sz w:val="24"/>
            <w:szCs w:val="24"/>
            <w:lang w:val="en-GB"/>
          </w:rPr>
          <w:t>s</w:t>
        </w:r>
      </w:ins>
      <w:ins w:id="151" w:author="HALPAAP" w:date="2017-01-09T13:37:00Z">
        <w:r>
          <w:rPr>
            <w:sz w:val="24"/>
            <w:szCs w:val="24"/>
            <w:lang w:val="en-GB"/>
          </w:rPr>
          <w:t xml:space="preserve"> undertaken by stakeholders</w:t>
        </w:r>
      </w:ins>
      <w:ins w:id="152" w:author="HALPAAP" w:date="2017-01-09T13:38:00Z">
        <w:r>
          <w:rPr>
            <w:sz w:val="24"/>
            <w:szCs w:val="24"/>
            <w:lang w:val="en-GB"/>
          </w:rPr>
          <w:t xml:space="preserve"> related to the objectives of the SAICM </w:t>
        </w:r>
        <w:del w:id="153" w:author="MUNN" w:date="2017-01-09T14:07:00Z">
          <w:r w:rsidDel="00987E90">
            <w:rPr>
              <w:sz w:val="24"/>
              <w:szCs w:val="24"/>
              <w:lang w:val="en-GB"/>
            </w:rPr>
            <w:delText>Cip</w:delText>
          </w:r>
        </w:del>
      </w:ins>
      <w:ins w:id="154" w:author="MUNN" w:date="2017-01-09T14:07:00Z">
        <w:r w:rsidR="00987E90">
          <w:rPr>
            <w:sz w:val="24"/>
            <w:szCs w:val="24"/>
            <w:lang w:val="en-GB"/>
          </w:rPr>
          <w:t>CiP</w:t>
        </w:r>
      </w:ins>
      <w:ins w:id="155" w:author="HALPAAP" w:date="2017-01-09T13:38:00Z">
        <w:r>
          <w:rPr>
            <w:sz w:val="24"/>
            <w:szCs w:val="24"/>
            <w:lang w:val="en-GB"/>
          </w:rPr>
          <w:t xml:space="preserve"> Programme </w:t>
        </w:r>
      </w:ins>
    </w:p>
    <w:p w14:paraId="5782B733" w14:textId="5AD1DE65" w:rsidR="00303AD1" w:rsidRDefault="00303AD1" w:rsidP="007F5125">
      <w:pPr>
        <w:pStyle w:val="ListParagraph"/>
        <w:numPr>
          <w:ilvl w:val="1"/>
          <w:numId w:val="9"/>
        </w:numPr>
        <w:spacing w:after="0"/>
        <w:jc w:val="both"/>
        <w:rPr>
          <w:ins w:id="156" w:author="HALPAAP" w:date="2017-01-09T13:39:00Z"/>
          <w:sz w:val="24"/>
          <w:szCs w:val="24"/>
          <w:lang w:val="en-GB"/>
        </w:rPr>
      </w:pPr>
      <w:ins w:id="157" w:author="HALPAAP" w:date="2017-01-09T13:39:00Z">
        <w:r>
          <w:rPr>
            <w:sz w:val="24"/>
            <w:szCs w:val="24"/>
            <w:lang w:val="en-GB"/>
          </w:rPr>
          <w:t>Explore opportunities</w:t>
        </w:r>
      </w:ins>
      <w:ins w:id="158" w:author="HALPAAP" w:date="2017-01-09T13:40:00Z">
        <w:r>
          <w:rPr>
            <w:sz w:val="24"/>
            <w:szCs w:val="24"/>
            <w:lang w:val="en-GB"/>
          </w:rPr>
          <w:t xml:space="preserve"> and challenges</w:t>
        </w:r>
      </w:ins>
      <w:ins w:id="159" w:author="HALPAAP" w:date="2017-01-09T13:39:00Z">
        <w:r>
          <w:rPr>
            <w:sz w:val="24"/>
            <w:szCs w:val="24"/>
            <w:lang w:val="en-GB"/>
          </w:rPr>
          <w:t xml:space="preserve"> to showcase innovative actions globally though the </w:t>
        </w:r>
      </w:ins>
      <w:ins w:id="160" w:author="HALPAAP" w:date="2017-01-09T13:40:00Z">
        <w:del w:id="161" w:author="MUNN" w:date="2017-01-09T14:07:00Z">
          <w:r w:rsidDel="00987E90">
            <w:rPr>
              <w:sz w:val="24"/>
              <w:szCs w:val="24"/>
              <w:lang w:val="en-GB"/>
            </w:rPr>
            <w:delText>Cip</w:delText>
          </w:r>
        </w:del>
      </w:ins>
      <w:ins w:id="162" w:author="MUNN" w:date="2017-01-09T14:07:00Z">
        <w:r w:rsidR="00987E90">
          <w:rPr>
            <w:sz w:val="24"/>
            <w:szCs w:val="24"/>
            <w:lang w:val="en-GB"/>
          </w:rPr>
          <w:t>CiP</w:t>
        </w:r>
      </w:ins>
      <w:ins w:id="163" w:author="HALPAAP" w:date="2017-01-09T13:40:00Z">
        <w:r>
          <w:rPr>
            <w:sz w:val="24"/>
            <w:szCs w:val="24"/>
            <w:lang w:val="en-GB"/>
          </w:rPr>
          <w:t xml:space="preserve"> </w:t>
        </w:r>
      </w:ins>
      <w:ins w:id="164" w:author="HALPAAP" w:date="2017-01-09T13:39:00Z">
        <w:r>
          <w:rPr>
            <w:sz w:val="24"/>
            <w:szCs w:val="24"/>
            <w:lang w:val="en-GB"/>
          </w:rPr>
          <w:t>Programme</w:t>
        </w:r>
      </w:ins>
    </w:p>
    <w:p w14:paraId="4CBB10E5" w14:textId="3BB732EF" w:rsidR="007F5125" w:rsidDel="00E400A5" w:rsidRDefault="00303AD1">
      <w:pPr>
        <w:pStyle w:val="ListParagraph"/>
        <w:numPr>
          <w:ilvl w:val="1"/>
          <w:numId w:val="9"/>
        </w:numPr>
        <w:spacing w:after="0"/>
        <w:jc w:val="both"/>
        <w:rPr>
          <w:del w:id="165" w:author="HALPAAP" w:date="2017-01-09T13:34:00Z"/>
          <w:sz w:val="24"/>
          <w:szCs w:val="24"/>
          <w:lang w:val="en-GB"/>
        </w:rPr>
        <w:pPrChange w:id="166" w:author="HALPAAP" w:date="2017-01-09T13:40:00Z">
          <w:pPr>
            <w:pStyle w:val="ListParagraph"/>
            <w:numPr>
              <w:numId w:val="9"/>
            </w:numPr>
            <w:spacing w:after="0"/>
            <w:ind w:left="360" w:hanging="360"/>
            <w:jc w:val="both"/>
          </w:pPr>
        </w:pPrChange>
      </w:pPr>
      <w:ins w:id="167" w:author="HALPAAP" w:date="2017-01-09T13:40:00Z">
        <w:r>
          <w:rPr>
            <w:sz w:val="24"/>
            <w:szCs w:val="24"/>
            <w:lang w:val="en-GB"/>
          </w:rPr>
          <w:lastRenderedPageBreak/>
          <w:t xml:space="preserve">Develop innovative ideas </w:t>
        </w:r>
      </w:ins>
      <w:ins w:id="168" w:author="MUNN" w:date="2017-01-09T14:08:00Z">
        <w:r w:rsidR="00987E90">
          <w:rPr>
            <w:sz w:val="24"/>
            <w:szCs w:val="24"/>
            <w:lang w:val="en-GB"/>
          </w:rPr>
          <w:t xml:space="preserve">of </w:t>
        </w:r>
      </w:ins>
      <w:ins w:id="169" w:author="HALPAAP" w:date="2017-01-09T13:40:00Z">
        <w:r>
          <w:rPr>
            <w:sz w:val="24"/>
            <w:szCs w:val="24"/>
            <w:lang w:val="en-GB"/>
          </w:rPr>
          <w:t xml:space="preserve">how to reach out and engage a broader </w:t>
        </w:r>
      </w:ins>
      <w:ins w:id="170" w:author="HALPAAP" w:date="2017-01-09T13:41:00Z">
        <w:r>
          <w:rPr>
            <w:sz w:val="24"/>
            <w:szCs w:val="24"/>
            <w:lang w:val="en-GB"/>
          </w:rPr>
          <w:t>stakeholder</w:t>
        </w:r>
      </w:ins>
      <w:ins w:id="171" w:author="HALPAAP" w:date="2017-01-09T13:40:00Z">
        <w:r>
          <w:rPr>
            <w:sz w:val="24"/>
            <w:szCs w:val="24"/>
            <w:lang w:val="en-GB"/>
          </w:rPr>
          <w:t xml:space="preserve"> </w:t>
        </w:r>
      </w:ins>
      <w:ins w:id="172" w:author="HALPAAP" w:date="2017-01-09T13:41:00Z">
        <w:r>
          <w:rPr>
            <w:sz w:val="24"/>
            <w:szCs w:val="24"/>
            <w:lang w:val="en-GB"/>
          </w:rPr>
          <w:t xml:space="preserve">groups in the SAICM </w:t>
        </w:r>
        <w:del w:id="173" w:author="MUNN" w:date="2017-01-09T14:07:00Z">
          <w:r w:rsidDel="00987E90">
            <w:rPr>
              <w:sz w:val="24"/>
              <w:szCs w:val="24"/>
              <w:lang w:val="en-GB"/>
            </w:rPr>
            <w:delText>Cip</w:delText>
          </w:r>
        </w:del>
      </w:ins>
      <w:ins w:id="174" w:author="MUNN" w:date="2017-01-09T14:07:00Z">
        <w:r w:rsidR="00987E90">
          <w:rPr>
            <w:sz w:val="24"/>
            <w:szCs w:val="24"/>
            <w:lang w:val="en-GB"/>
          </w:rPr>
          <w:t>CiP</w:t>
        </w:r>
      </w:ins>
      <w:ins w:id="175" w:author="HALPAAP" w:date="2017-01-09T13:41:00Z">
        <w:r>
          <w:rPr>
            <w:sz w:val="24"/>
            <w:szCs w:val="24"/>
            <w:lang w:val="en-GB"/>
          </w:rPr>
          <w:t xml:space="preserve"> Programme</w:t>
        </w:r>
      </w:ins>
      <w:del w:id="176" w:author="HALPAAP" w:date="2017-01-09T13:34:00Z">
        <w:r w:rsidR="002E2F1C" w:rsidRPr="00707DF2" w:rsidDel="00E400A5">
          <w:rPr>
            <w:sz w:val="24"/>
            <w:szCs w:val="24"/>
            <w:lang w:val="en-GB"/>
          </w:rPr>
          <w:delText>A s</w:delText>
        </w:r>
        <w:r w:rsidR="007F5125" w:rsidDel="00E400A5">
          <w:rPr>
            <w:sz w:val="24"/>
            <w:szCs w:val="24"/>
            <w:lang w:val="en-GB"/>
          </w:rPr>
          <w:delText>pecific objective</w:delText>
        </w:r>
        <w:r w:rsidR="006D096B" w:rsidRPr="00707DF2" w:rsidDel="00E400A5">
          <w:rPr>
            <w:sz w:val="24"/>
            <w:szCs w:val="24"/>
            <w:lang w:val="en-GB"/>
          </w:rPr>
          <w:delText xml:space="preserve"> </w:delText>
        </w:r>
        <w:r w:rsidR="00265C4A" w:rsidRPr="00707DF2" w:rsidDel="00E400A5">
          <w:rPr>
            <w:sz w:val="24"/>
            <w:szCs w:val="24"/>
            <w:lang w:val="en-GB"/>
          </w:rPr>
          <w:delText xml:space="preserve">of the meeting </w:delText>
        </w:r>
        <w:r w:rsidR="002E2F1C" w:rsidRPr="00707DF2" w:rsidDel="00E400A5">
          <w:rPr>
            <w:sz w:val="24"/>
            <w:szCs w:val="24"/>
            <w:lang w:val="en-GB"/>
          </w:rPr>
          <w:delText>is to p</w:delText>
        </w:r>
        <w:r w:rsidR="006B0CD3" w:rsidRPr="00707DF2" w:rsidDel="00E400A5">
          <w:rPr>
            <w:sz w:val="24"/>
            <w:szCs w:val="24"/>
            <w:lang w:val="en-GB"/>
          </w:rPr>
          <w:delText xml:space="preserve">ropose a flexible, straightforward and efficient framework for stakeholders to </w:delText>
        </w:r>
        <w:r w:rsidR="007F5125" w:rsidDel="00E400A5">
          <w:rPr>
            <w:sz w:val="24"/>
            <w:szCs w:val="24"/>
            <w:lang w:val="en-GB"/>
          </w:rPr>
          <w:delText>inform</w:delText>
        </w:r>
        <w:r w:rsidR="00EF2021" w:rsidDel="00E400A5">
          <w:rPr>
            <w:sz w:val="24"/>
            <w:szCs w:val="24"/>
            <w:lang w:val="en-GB"/>
          </w:rPr>
          <w:delText xml:space="preserve"> the SAICM </w:delText>
        </w:r>
        <w:r w:rsidR="00EF2021" w:rsidDel="00E400A5">
          <w:rPr>
            <w:bCs/>
            <w:sz w:val="24"/>
            <w:szCs w:val="24"/>
          </w:rPr>
          <w:delText>CiP Programme</w:delText>
        </w:r>
        <w:r w:rsidR="007F5125" w:rsidDel="00E400A5">
          <w:rPr>
            <w:bCs/>
            <w:sz w:val="24"/>
            <w:szCs w:val="24"/>
          </w:rPr>
          <w:delText xml:space="preserve"> of:</w:delText>
        </w:r>
        <w:r w:rsidR="002E2F1C" w:rsidRPr="00707DF2" w:rsidDel="00E400A5">
          <w:rPr>
            <w:sz w:val="24"/>
            <w:szCs w:val="24"/>
            <w:lang w:val="en-GB"/>
          </w:rPr>
          <w:delText xml:space="preserve"> </w:delText>
        </w:r>
      </w:del>
    </w:p>
    <w:p w14:paraId="3F83F436" w14:textId="77777777" w:rsidR="007F5125" w:rsidRPr="007F5125" w:rsidDel="00303AD1" w:rsidRDefault="002E2F1C">
      <w:pPr>
        <w:pStyle w:val="ListParagraph"/>
        <w:numPr>
          <w:ilvl w:val="1"/>
          <w:numId w:val="9"/>
        </w:numPr>
        <w:spacing w:after="0"/>
        <w:jc w:val="both"/>
        <w:rPr>
          <w:del w:id="177" w:author="HALPAAP" w:date="2017-01-09T13:40:00Z"/>
          <w:sz w:val="24"/>
          <w:szCs w:val="24"/>
          <w:lang w:val="en-GB"/>
        </w:rPr>
      </w:pPr>
      <w:del w:id="178" w:author="HALPAAP" w:date="2017-01-09T13:40:00Z">
        <w:r w:rsidRPr="00707DF2" w:rsidDel="00303AD1">
          <w:rPr>
            <w:sz w:val="24"/>
            <w:szCs w:val="24"/>
            <w:lang w:val="en-GB"/>
          </w:rPr>
          <w:delText>the</w:delText>
        </w:r>
        <w:r w:rsidR="006B0CD3" w:rsidRPr="00707DF2" w:rsidDel="00303AD1">
          <w:rPr>
            <w:sz w:val="24"/>
            <w:szCs w:val="24"/>
            <w:lang w:val="en-GB"/>
          </w:rPr>
          <w:delText xml:space="preserve"> essential elements of </w:delText>
        </w:r>
        <w:r w:rsidRPr="00707DF2" w:rsidDel="00303AD1">
          <w:rPr>
            <w:sz w:val="24"/>
            <w:szCs w:val="24"/>
            <w:lang w:val="en-GB"/>
          </w:rPr>
          <w:delText xml:space="preserve">their </w:delText>
        </w:r>
        <w:r w:rsidRPr="00707DF2" w:rsidDel="00303AD1">
          <w:rPr>
            <w:sz w:val="24"/>
            <w:szCs w:val="24"/>
          </w:rPr>
          <w:delText>CiP information exchange initiative</w:delText>
        </w:r>
        <w:r w:rsidR="007F5125" w:rsidDel="00303AD1">
          <w:rPr>
            <w:sz w:val="24"/>
            <w:szCs w:val="24"/>
          </w:rPr>
          <w:delText>s</w:delText>
        </w:r>
        <w:r w:rsidRPr="00707DF2" w:rsidDel="00303AD1">
          <w:rPr>
            <w:sz w:val="24"/>
            <w:szCs w:val="24"/>
          </w:rPr>
          <w:delText xml:space="preserve"> and </w:delText>
        </w:r>
      </w:del>
    </w:p>
    <w:p w14:paraId="443C9F59" w14:textId="77777777" w:rsidR="007F5125" w:rsidRPr="007F5125" w:rsidDel="00303AD1" w:rsidRDefault="002E2F1C">
      <w:pPr>
        <w:pStyle w:val="ListParagraph"/>
        <w:numPr>
          <w:ilvl w:val="1"/>
          <w:numId w:val="9"/>
        </w:numPr>
        <w:spacing w:after="0"/>
        <w:jc w:val="both"/>
        <w:rPr>
          <w:del w:id="179" w:author="HALPAAP" w:date="2017-01-09T13:40:00Z"/>
          <w:sz w:val="24"/>
          <w:szCs w:val="24"/>
          <w:lang w:val="en-GB"/>
        </w:rPr>
        <w:pPrChange w:id="180" w:author="HALPAAP" w:date="2017-01-09T13:40:00Z">
          <w:pPr>
            <w:pStyle w:val="ListParagraph"/>
            <w:spacing w:after="0"/>
            <w:ind w:left="1080"/>
            <w:jc w:val="both"/>
          </w:pPr>
        </w:pPrChange>
      </w:pPr>
      <w:del w:id="181" w:author="HALPAAP" w:date="2017-01-09T13:40:00Z">
        <w:r w:rsidRPr="00707DF2" w:rsidDel="00303AD1">
          <w:rPr>
            <w:sz w:val="24"/>
            <w:szCs w:val="24"/>
          </w:rPr>
          <w:delText>activities</w:delText>
        </w:r>
        <w:r w:rsidR="007F5125" w:rsidDel="00303AD1">
          <w:rPr>
            <w:sz w:val="24"/>
            <w:szCs w:val="24"/>
          </w:rPr>
          <w:delText>;</w:delText>
        </w:r>
        <w:r w:rsidR="00EF2021" w:rsidDel="00303AD1">
          <w:rPr>
            <w:sz w:val="24"/>
            <w:szCs w:val="24"/>
          </w:rPr>
          <w:delText xml:space="preserve"> and </w:delText>
        </w:r>
      </w:del>
    </w:p>
    <w:p w14:paraId="64B9EA1A" w14:textId="77777777" w:rsidR="00003399" w:rsidRPr="000343D8" w:rsidRDefault="007F5125" w:rsidP="0003498B">
      <w:pPr>
        <w:pStyle w:val="ListParagraph"/>
        <w:numPr>
          <w:ilvl w:val="1"/>
          <w:numId w:val="9"/>
        </w:numPr>
        <w:spacing w:after="0"/>
        <w:jc w:val="both"/>
        <w:rPr>
          <w:sz w:val="24"/>
          <w:szCs w:val="24"/>
          <w:lang w:val="en-GB"/>
        </w:rPr>
      </w:pPr>
      <w:del w:id="182" w:author="HALPAAP" w:date="2017-01-09T13:40:00Z">
        <w:r w:rsidDel="00303AD1">
          <w:rPr>
            <w:sz w:val="24"/>
            <w:szCs w:val="24"/>
          </w:rPr>
          <w:delText xml:space="preserve">their </w:delText>
        </w:r>
        <w:r w:rsidR="00EF2021" w:rsidDel="00303AD1">
          <w:rPr>
            <w:sz w:val="24"/>
            <w:szCs w:val="24"/>
          </w:rPr>
          <w:delText>chemicals management actions</w:delText>
        </w:r>
        <w:r w:rsidRPr="007F5125" w:rsidDel="00303AD1">
          <w:rPr>
            <w:sz w:val="24"/>
            <w:szCs w:val="24"/>
          </w:rPr>
          <w:delText xml:space="preserve"> </w:delText>
        </w:r>
        <w:r w:rsidDel="00303AD1">
          <w:rPr>
            <w:sz w:val="24"/>
            <w:szCs w:val="24"/>
          </w:rPr>
          <w:delText>related to these initiatives</w:delText>
        </w:r>
      </w:del>
      <w:r w:rsidR="002E2F1C" w:rsidRPr="00707DF2">
        <w:rPr>
          <w:sz w:val="24"/>
          <w:szCs w:val="24"/>
        </w:rPr>
        <w:t>.</w:t>
      </w:r>
    </w:p>
    <w:p w14:paraId="4B56E04E" w14:textId="77777777" w:rsidR="000343D8" w:rsidRDefault="000343D8" w:rsidP="000343D8">
      <w:pPr>
        <w:spacing w:after="0"/>
        <w:jc w:val="both"/>
        <w:rPr>
          <w:ins w:id="183" w:author="HALPAAP" w:date="2017-01-09T13:34:00Z"/>
          <w:sz w:val="24"/>
          <w:szCs w:val="24"/>
          <w:lang w:val="en-GB"/>
        </w:rPr>
      </w:pPr>
    </w:p>
    <w:p w14:paraId="5EE7E9A6" w14:textId="77777777" w:rsidR="00E400A5" w:rsidRPr="000343D8" w:rsidDel="00303AD1" w:rsidRDefault="00E400A5" w:rsidP="000343D8">
      <w:pPr>
        <w:spacing w:after="0"/>
        <w:jc w:val="both"/>
        <w:rPr>
          <w:del w:id="184" w:author="HALPAAP" w:date="2017-01-09T13:41:00Z"/>
          <w:sz w:val="24"/>
          <w:szCs w:val="24"/>
          <w:lang w:val="en-GB"/>
        </w:rPr>
      </w:pPr>
    </w:p>
    <w:p w14:paraId="01FB72EE" w14:textId="51CD2DCD" w:rsidR="001A0FD5" w:rsidRPr="002E2F1C" w:rsidRDefault="001A0FD5" w:rsidP="0003498B">
      <w:pPr>
        <w:pStyle w:val="ListParagraph"/>
        <w:numPr>
          <w:ilvl w:val="0"/>
          <w:numId w:val="9"/>
        </w:numPr>
        <w:rPr>
          <w:sz w:val="24"/>
          <w:szCs w:val="24"/>
          <w:lang w:val="en-GB"/>
        </w:rPr>
      </w:pPr>
      <w:r w:rsidRPr="00707DF2">
        <w:rPr>
          <w:sz w:val="24"/>
          <w:szCs w:val="24"/>
          <w:lang w:val="en-GB"/>
        </w:rPr>
        <w:t xml:space="preserve">The outcomes of the meeting will </w:t>
      </w:r>
      <w:r w:rsidR="002E2F1C" w:rsidRPr="00707DF2">
        <w:rPr>
          <w:sz w:val="24"/>
          <w:szCs w:val="24"/>
          <w:lang w:val="en-GB"/>
        </w:rPr>
        <w:t xml:space="preserve">feed into the </w:t>
      </w:r>
      <w:ins w:id="185" w:author="HALPAAP" w:date="2017-01-09T13:41:00Z">
        <w:r w:rsidR="00303AD1">
          <w:rPr>
            <w:sz w:val="24"/>
            <w:szCs w:val="24"/>
            <w:lang w:val="en-GB"/>
          </w:rPr>
          <w:t xml:space="preserve">meeting of the </w:t>
        </w:r>
        <w:del w:id="186" w:author="MUNN" w:date="2017-01-09T14:08:00Z">
          <w:r w:rsidR="00303AD1" w:rsidDel="00987E90">
            <w:rPr>
              <w:sz w:val="24"/>
              <w:szCs w:val="24"/>
              <w:lang w:val="en-GB"/>
            </w:rPr>
            <w:delText>Cip</w:delText>
          </w:r>
        </w:del>
      </w:ins>
      <w:ins w:id="187" w:author="MUNN" w:date="2017-01-09T14:08:00Z">
        <w:r w:rsidR="00987E90">
          <w:rPr>
            <w:sz w:val="24"/>
            <w:szCs w:val="24"/>
            <w:lang w:val="en-GB"/>
          </w:rPr>
          <w:t>CiP</w:t>
        </w:r>
      </w:ins>
      <w:ins w:id="188" w:author="HALPAAP" w:date="2017-01-09T13:41:00Z">
        <w:r w:rsidR="00303AD1">
          <w:rPr>
            <w:sz w:val="24"/>
            <w:szCs w:val="24"/>
            <w:lang w:val="en-GB"/>
          </w:rPr>
          <w:t xml:space="preserve"> Programme Steering Group on 1</w:t>
        </w:r>
      </w:ins>
      <w:ins w:id="189" w:author="MUNN" w:date="2017-01-09T14:08:00Z">
        <w:r w:rsidR="00987E90">
          <w:rPr>
            <w:sz w:val="24"/>
            <w:szCs w:val="24"/>
            <w:lang w:val="en-GB"/>
          </w:rPr>
          <w:t>1</w:t>
        </w:r>
      </w:ins>
      <w:ins w:id="190" w:author="HALPAAP" w:date="2017-01-09T13:41:00Z">
        <w:del w:id="191" w:author="MUNN" w:date="2017-01-09T14:08:00Z">
          <w:r w:rsidR="00303AD1" w:rsidDel="00987E90">
            <w:rPr>
              <w:sz w:val="24"/>
              <w:szCs w:val="24"/>
              <w:lang w:val="en-GB"/>
            </w:rPr>
            <w:delText>2</w:delText>
          </w:r>
        </w:del>
        <w:r w:rsidR="00303AD1">
          <w:rPr>
            <w:sz w:val="24"/>
            <w:szCs w:val="24"/>
            <w:lang w:val="en-GB"/>
          </w:rPr>
          <w:t xml:space="preserve"> February a</w:t>
        </w:r>
      </w:ins>
      <w:ins w:id="192" w:author="HALPAAP" w:date="2017-01-09T13:42:00Z">
        <w:r w:rsidR="00303AD1">
          <w:rPr>
            <w:sz w:val="24"/>
            <w:szCs w:val="24"/>
            <w:lang w:val="en-GB"/>
          </w:rPr>
          <w:t xml:space="preserve">nd </w:t>
        </w:r>
      </w:ins>
      <w:ins w:id="193" w:author="HALPAAP" w:date="2017-01-09T13:41:00Z">
        <w:r w:rsidR="00303AD1">
          <w:rPr>
            <w:sz w:val="24"/>
            <w:szCs w:val="24"/>
            <w:lang w:val="en-GB"/>
          </w:rPr>
          <w:t xml:space="preserve">the </w:t>
        </w:r>
      </w:ins>
      <w:del w:id="194" w:author="HALPAAP" w:date="2017-01-09T13:42:00Z">
        <w:r w:rsidR="002E2F1C" w:rsidRPr="00707DF2" w:rsidDel="00303AD1">
          <w:rPr>
            <w:sz w:val="24"/>
            <w:szCs w:val="24"/>
            <w:lang w:val="en-GB"/>
          </w:rPr>
          <w:delText xml:space="preserve">reports </w:delText>
        </w:r>
      </w:del>
      <w:ins w:id="195" w:author="HALPAAP" w:date="2017-01-09T13:42:00Z">
        <w:r w:rsidR="00303AD1">
          <w:rPr>
            <w:sz w:val="24"/>
            <w:szCs w:val="24"/>
            <w:lang w:val="en-GB"/>
          </w:rPr>
          <w:t xml:space="preserve">report on the SAICM CiP Programme </w:t>
        </w:r>
      </w:ins>
      <w:del w:id="196" w:author="HALPAAP" w:date="2017-01-09T13:42:00Z">
        <w:r w:rsidR="002E2F1C" w:rsidRPr="00707DF2" w:rsidDel="00303AD1">
          <w:rPr>
            <w:sz w:val="24"/>
            <w:szCs w:val="24"/>
            <w:lang w:val="en-GB"/>
          </w:rPr>
          <w:delText xml:space="preserve">UN </w:delText>
        </w:r>
      </w:del>
      <w:del w:id="197" w:author="HALPAAP" w:date="2017-01-09T13:34:00Z">
        <w:r w:rsidR="002E2F1C" w:rsidRPr="00707DF2" w:rsidDel="00E400A5">
          <w:rPr>
            <w:sz w:val="24"/>
            <w:szCs w:val="24"/>
            <w:lang w:val="en-GB"/>
          </w:rPr>
          <w:delText>e</w:delText>
        </w:r>
      </w:del>
      <w:del w:id="198" w:author="HALPAAP" w:date="2017-01-09T13:42:00Z">
        <w:r w:rsidR="002E2F1C" w:rsidRPr="00707DF2" w:rsidDel="00303AD1">
          <w:rPr>
            <w:sz w:val="24"/>
            <w:szCs w:val="24"/>
            <w:lang w:val="en-GB"/>
          </w:rPr>
          <w:delText xml:space="preserve">nvironment will prepare </w:delText>
        </w:r>
      </w:del>
      <w:r w:rsidR="002E2F1C" w:rsidRPr="00707DF2">
        <w:rPr>
          <w:sz w:val="24"/>
          <w:szCs w:val="24"/>
          <w:lang w:val="en-GB"/>
        </w:rPr>
        <w:t>for the third meeting of the SAICM Open-ended Working Group in 2018</w:t>
      </w:r>
      <w:r w:rsidR="00D1761C" w:rsidRPr="002E2F1C">
        <w:rPr>
          <w:sz w:val="24"/>
          <w:szCs w:val="24"/>
          <w:lang w:val="en-GB"/>
        </w:rPr>
        <w:t>.</w:t>
      </w:r>
      <w:r w:rsidR="00707DF2">
        <w:rPr>
          <w:sz w:val="24"/>
          <w:szCs w:val="24"/>
          <w:lang w:val="en-GB"/>
        </w:rPr>
        <w:t xml:space="preserve"> </w:t>
      </w:r>
    </w:p>
    <w:p w14:paraId="2674BDF9" w14:textId="77777777" w:rsidR="00C34FC0" w:rsidDel="0003498B" w:rsidRDefault="00C34FC0" w:rsidP="00ED1C83">
      <w:pPr>
        <w:rPr>
          <w:del w:id="199" w:author="HALPAAP" w:date="2017-01-09T13:42:00Z"/>
          <w:b/>
          <w:bCs/>
          <w:sz w:val="24"/>
          <w:szCs w:val="24"/>
          <w:lang w:val="en-GB"/>
        </w:rPr>
      </w:pPr>
    </w:p>
    <w:p w14:paraId="67A8C50F" w14:textId="77777777" w:rsidR="00A514E0" w:rsidRPr="00ED1C83" w:rsidRDefault="00A514E0" w:rsidP="00ED1C83">
      <w:pPr>
        <w:rPr>
          <w:b/>
          <w:bCs/>
          <w:sz w:val="24"/>
          <w:szCs w:val="24"/>
          <w:lang w:val="en-GB"/>
        </w:rPr>
      </w:pPr>
      <w:r w:rsidRPr="00ED1C83">
        <w:rPr>
          <w:b/>
          <w:bCs/>
          <w:sz w:val="24"/>
          <w:szCs w:val="24"/>
          <w:lang w:val="en-GB"/>
        </w:rPr>
        <w:t>Participants</w:t>
      </w:r>
    </w:p>
    <w:p w14:paraId="509CCBDB" w14:textId="1C410756" w:rsidR="009A382A" w:rsidDel="0003498B" w:rsidRDefault="00A514E0">
      <w:pPr>
        <w:pStyle w:val="ListParagraph"/>
        <w:numPr>
          <w:ilvl w:val="0"/>
          <w:numId w:val="9"/>
        </w:numPr>
        <w:spacing w:after="0"/>
        <w:jc w:val="both"/>
        <w:rPr>
          <w:del w:id="200" w:author="HALPAAP" w:date="2017-01-09T13:45:00Z"/>
          <w:moveFrom w:id="201" w:author="HALPAAP" w:date="2017-01-09T13:45:00Z"/>
          <w:sz w:val="24"/>
          <w:szCs w:val="24"/>
          <w:lang w:val="en-GB"/>
        </w:rPr>
      </w:pPr>
      <w:r w:rsidRPr="0003498B">
        <w:rPr>
          <w:sz w:val="24"/>
          <w:szCs w:val="24"/>
          <w:lang w:val="en-GB"/>
        </w:rPr>
        <w:t xml:space="preserve">The meeting will be composed of </w:t>
      </w:r>
      <w:ins w:id="202" w:author="MUNN" w:date="2017-01-09T16:07:00Z">
        <w:r w:rsidR="00995E34">
          <w:rPr>
            <w:sz w:val="24"/>
            <w:szCs w:val="24"/>
            <w:lang w:val="en-GB"/>
          </w:rPr>
          <w:t>t</w:t>
        </w:r>
      </w:ins>
      <w:ins w:id="203" w:author="MUNN" w:date="2017-01-09T14:10:00Z">
        <w:r w:rsidR="00987E90">
          <w:rPr>
            <w:sz w:val="24"/>
            <w:szCs w:val="24"/>
            <w:lang w:val="en-GB"/>
          </w:rPr>
          <w:t>he CiP Programme</w:t>
        </w:r>
        <w:r w:rsidR="00987E90" w:rsidRPr="00987E90">
          <w:rPr>
            <w:sz w:val="24"/>
            <w:szCs w:val="24"/>
            <w:lang w:val="en-GB"/>
          </w:rPr>
          <w:t xml:space="preserve"> </w:t>
        </w:r>
        <w:r w:rsidR="00987E90">
          <w:rPr>
            <w:sz w:val="24"/>
            <w:szCs w:val="24"/>
            <w:lang w:val="en-GB"/>
          </w:rPr>
          <w:t>Steering Group</w:t>
        </w:r>
        <w:r w:rsidR="00987E90">
          <w:rPr>
            <w:sz w:val="24"/>
            <w:szCs w:val="24"/>
            <w:lang w:val="en-GB"/>
          </w:rPr>
          <w:t xml:space="preserve"> </w:t>
        </w:r>
      </w:ins>
      <w:ins w:id="204" w:author="MUNN" w:date="2017-01-09T16:33:00Z">
        <w:r w:rsidR="000A43F7">
          <w:rPr>
            <w:sz w:val="24"/>
            <w:szCs w:val="24"/>
            <w:lang w:val="en-GB"/>
          </w:rPr>
          <w:t xml:space="preserve">members </w:t>
        </w:r>
      </w:ins>
      <w:ins w:id="205" w:author="MUNN" w:date="2017-01-09T14:10:00Z">
        <w:r w:rsidR="00987E90">
          <w:rPr>
            <w:sz w:val="24"/>
            <w:szCs w:val="24"/>
            <w:lang w:val="en-GB"/>
          </w:rPr>
          <w:t xml:space="preserve">and </w:t>
        </w:r>
      </w:ins>
      <w:del w:id="206" w:author="HALPAAP" w:date="2017-01-09T13:45:00Z">
        <w:r w:rsidR="005B2701" w:rsidRPr="0003498B" w:rsidDel="0003498B">
          <w:rPr>
            <w:sz w:val="24"/>
            <w:szCs w:val="24"/>
            <w:lang w:val="en-GB"/>
          </w:rPr>
          <w:delText xml:space="preserve">members of the CiP Programme Steering Group and of other participants. </w:delText>
        </w:r>
      </w:del>
      <w:moveFromRangeStart w:id="207" w:author="HALPAAP" w:date="2017-01-09T13:45:00Z" w:name="move471732832"/>
      <w:commentRangeStart w:id="208"/>
      <w:moveFrom w:id="209" w:author="HALPAAP" w:date="2017-01-09T13:45:00Z">
        <w:del w:id="210" w:author="HALPAAP" w:date="2017-01-09T13:45:00Z">
          <w:r w:rsidR="005B2701" w:rsidDel="0003498B">
            <w:rPr>
              <w:sz w:val="24"/>
              <w:szCs w:val="24"/>
              <w:lang w:val="en-GB"/>
            </w:rPr>
            <w:delText>T</w:delText>
          </w:r>
          <w:r w:rsidR="006D62C5" w:rsidDel="0003498B">
            <w:rPr>
              <w:sz w:val="24"/>
              <w:szCs w:val="24"/>
              <w:lang w:val="en-GB"/>
            </w:rPr>
            <w:delText>his</w:delText>
          </w:r>
          <w:commentRangeEnd w:id="208"/>
          <w:r w:rsidR="0003498B" w:rsidDel="0003498B">
            <w:rPr>
              <w:rStyle w:val="CommentReference"/>
            </w:rPr>
            <w:commentReference w:id="208"/>
          </w:r>
          <w:r w:rsidR="005B2701" w:rsidDel="0003498B">
            <w:rPr>
              <w:sz w:val="24"/>
              <w:szCs w:val="24"/>
              <w:lang w:val="en-GB"/>
            </w:rPr>
            <w:delText xml:space="preserve"> </w:delText>
          </w:r>
          <w:r w:rsidR="006D62C5" w:rsidDel="0003498B">
            <w:rPr>
              <w:sz w:val="24"/>
              <w:szCs w:val="24"/>
              <w:lang w:val="en-GB"/>
            </w:rPr>
            <w:delText>meeting</w:delText>
          </w:r>
          <w:r w:rsidR="00BC3FF0" w:rsidDel="0003498B">
            <w:rPr>
              <w:sz w:val="24"/>
              <w:szCs w:val="24"/>
              <w:lang w:val="en-GB"/>
            </w:rPr>
            <w:delText xml:space="preserve"> will take </w:delText>
          </w:r>
          <w:r w:rsidR="00C34FC0" w:rsidDel="0003498B">
            <w:rPr>
              <w:sz w:val="24"/>
              <w:szCs w:val="24"/>
              <w:lang w:val="en-GB"/>
            </w:rPr>
            <w:delText xml:space="preserve">place </w:delText>
          </w:r>
          <w:r w:rsidR="00BC3FF0" w:rsidDel="0003498B">
            <w:rPr>
              <w:sz w:val="24"/>
              <w:szCs w:val="24"/>
              <w:lang w:val="en-GB"/>
            </w:rPr>
            <w:delText>immediately following</w:delText>
          </w:r>
          <w:r w:rsidR="005B2701" w:rsidDel="0003498B">
            <w:rPr>
              <w:sz w:val="24"/>
              <w:szCs w:val="24"/>
              <w:lang w:val="en-GB"/>
            </w:rPr>
            <w:delText xml:space="preserve"> the </w:delText>
          </w:r>
          <w:r w:rsidR="006D62C5" w:rsidDel="0003498B">
            <w:rPr>
              <w:sz w:val="24"/>
              <w:szCs w:val="24"/>
              <w:lang w:val="en-GB"/>
            </w:rPr>
            <w:delText>“</w:delText>
          </w:r>
          <w:r w:rsidR="006D62C5" w:rsidRPr="006D62C5" w:rsidDel="0003498B">
            <w:rPr>
              <w:sz w:val="24"/>
              <w:szCs w:val="24"/>
              <w:lang w:val="en-GB"/>
            </w:rPr>
            <w:delText>1st meeting of the intersessional process on the Strategic Approach and the sound management of chemicals and waste beyond 2020</w:delText>
          </w:r>
          <w:r w:rsidR="006D62C5" w:rsidDel="0003498B">
            <w:rPr>
              <w:sz w:val="24"/>
              <w:szCs w:val="24"/>
              <w:lang w:val="en-GB"/>
            </w:rPr>
            <w:delText>”,</w:delText>
          </w:r>
          <w:r w:rsidR="006D62C5" w:rsidRPr="006D62C5" w:rsidDel="0003498B">
            <w:rPr>
              <w:sz w:val="24"/>
              <w:szCs w:val="24"/>
              <w:lang w:val="en-GB"/>
            </w:rPr>
            <w:delText xml:space="preserve"> </w:delText>
          </w:r>
          <w:r w:rsidR="00BC3FF0" w:rsidDel="0003498B">
            <w:rPr>
              <w:sz w:val="24"/>
              <w:szCs w:val="24"/>
              <w:lang w:val="en-GB"/>
            </w:rPr>
            <w:delText>to be held</w:delText>
          </w:r>
          <w:r w:rsidR="006D62C5" w:rsidDel="0003498B">
            <w:rPr>
              <w:sz w:val="24"/>
              <w:szCs w:val="24"/>
              <w:lang w:val="en-GB"/>
            </w:rPr>
            <w:delText xml:space="preserve"> </w:delText>
          </w:r>
          <w:r w:rsidR="006D62C5" w:rsidRPr="006D62C5" w:rsidDel="0003498B">
            <w:rPr>
              <w:sz w:val="24"/>
              <w:szCs w:val="24"/>
              <w:lang w:val="en-GB"/>
            </w:rPr>
            <w:delText>7-9 February 2017</w:delText>
          </w:r>
          <w:r w:rsidR="006D62C5" w:rsidDel="0003498B">
            <w:rPr>
              <w:sz w:val="24"/>
              <w:szCs w:val="24"/>
              <w:lang w:val="en-GB"/>
            </w:rPr>
            <w:delText xml:space="preserve"> in the same venue</w:delText>
          </w:r>
          <w:r w:rsidR="00BC3FF0" w:rsidDel="0003498B">
            <w:rPr>
              <w:sz w:val="24"/>
              <w:szCs w:val="24"/>
              <w:lang w:val="en-GB"/>
            </w:rPr>
            <w:delText>. P</w:delText>
          </w:r>
          <w:r w:rsidR="009A382A" w:rsidDel="0003498B">
            <w:rPr>
              <w:sz w:val="24"/>
              <w:szCs w:val="24"/>
              <w:lang w:val="en-GB"/>
            </w:rPr>
            <w:delText xml:space="preserve">articipants in this earlier meeting </w:delText>
          </w:r>
          <w:r w:rsidR="00BC3FF0" w:rsidDel="0003498B">
            <w:rPr>
              <w:sz w:val="24"/>
              <w:szCs w:val="24"/>
              <w:lang w:val="en-GB"/>
            </w:rPr>
            <w:delText xml:space="preserve">have the opportunity </w:delText>
          </w:r>
          <w:r w:rsidR="009A382A" w:rsidDel="0003498B">
            <w:rPr>
              <w:sz w:val="24"/>
              <w:szCs w:val="24"/>
              <w:lang w:val="en-GB"/>
            </w:rPr>
            <w:delText>to extend their stay to participate in the CiP Programme Steering Group meeting</w:delText>
          </w:r>
          <w:r w:rsidR="00BC3FF0" w:rsidDel="0003498B">
            <w:rPr>
              <w:rStyle w:val="FootnoteReference"/>
              <w:sz w:val="24"/>
              <w:szCs w:val="24"/>
              <w:lang w:val="en-GB"/>
            </w:rPr>
            <w:footnoteReference w:id="4"/>
          </w:r>
          <w:r w:rsidR="009A382A" w:rsidDel="0003498B">
            <w:rPr>
              <w:sz w:val="24"/>
              <w:szCs w:val="24"/>
              <w:lang w:val="en-GB"/>
            </w:rPr>
            <w:delText xml:space="preserve">. </w:delText>
          </w:r>
        </w:del>
      </w:moveFrom>
    </w:p>
    <w:moveFromRangeEnd w:id="207"/>
    <w:p w14:paraId="2A45709E" w14:textId="77777777" w:rsidR="00C52B7A" w:rsidRPr="0003498B" w:rsidDel="0003498B" w:rsidRDefault="00C52B7A">
      <w:pPr>
        <w:pStyle w:val="ListParagraph"/>
        <w:numPr>
          <w:ilvl w:val="0"/>
          <w:numId w:val="9"/>
        </w:numPr>
        <w:spacing w:after="0"/>
        <w:jc w:val="both"/>
        <w:rPr>
          <w:del w:id="213" w:author="HALPAAP" w:date="2017-01-09T13:45:00Z"/>
          <w:sz w:val="24"/>
          <w:szCs w:val="24"/>
          <w:lang w:val="en-GB"/>
        </w:rPr>
        <w:pPrChange w:id="214" w:author="HALPAAP" w:date="2017-01-09T13:45:00Z">
          <w:pPr>
            <w:spacing w:after="0"/>
            <w:jc w:val="both"/>
          </w:pPr>
        </w:pPrChange>
      </w:pPr>
    </w:p>
    <w:p w14:paraId="44FE31FE" w14:textId="77777777" w:rsidR="0003498B" w:rsidRDefault="0003498B" w:rsidP="009870C0">
      <w:pPr>
        <w:pStyle w:val="ListParagraph"/>
        <w:numPr>
          <w:ilvl w:val="0"/>
          <w:numId w:val="9"/>
        </w:numPr>
        <w:spacing w:after="0"/>
        <w:jc w:val="both"/>
        <w:rPr>
          <w:ins w:id="215" w:author="MUNN" w:date="2017-01-09T16:27:00Z"/>
          <w:sz w:val="24"/>
          <w:szCs w:val="24"/>
          <w:lang w:val="en-GB"/>
        </w:rPr>
        <w:pPrChange w:id="216" w:author="MUNN" w:date="2017-01-09T16:28:00Z">
          <w:pPr>
            <w:pStyle w:val="ListParagraph"/>
            <w:numPr>
              <w:numId w:val="9"/>
            </w:numPr>
            <w:ind w:left="360" w:hanging="360"/>
            <w:jc w:val="both"/>
          </w:pPr>
        </w:pPrChange>
      </w:pPr>
      <w:ins w:id="217" w:author="HALPAAP" w:date="2017-01-09T13:45:00Z">
        <w:r>
          <w:rPr>
            <w:sz w:val="24"/>
            <w:szCs w:val="24"/>
            <w:lang w:val="en-GB"/>
          </w:rPr>
          <w:t>p</w:t>
        </w:r>
      </w:ins>
      <w:del w:id="218" w:author="HALPAAP" w:date="2017-01-09T13:45:00Z">
        <w:r w:rsidR="009A382A" w:rsidDel="0003498B">
          <w:rPr>
            <w:sz w:val="24"/>
            <w:szCs w:val="24"/>
            <w:lang w:val="en-GB"/>
          </w:rPr>
          <w:delText>P</w:delText>
        </w:r>
      </w:del>
      <w:r w:rsidR="009A382A">
        <w:rPr>
          <w:sz w:val="24"/>
          <w:szCs w:val="24"/>
          <w:lang w:val="en-GB"/>
        </w:rPr>
        <w:t xml:space="preserve">articipants in the SAICM intersessional </w:t>
      </w:r>
      <w:r w:rsidR="00C34FC0">
        <w:rPr>
          <w:sz w:val="24"/>
          <w:szCs w:val="24"/>
          <w:lang w:val="en-GB"/>
        </w:rPr>
        <w:t xml:space="preserve">process </w:t>
      </w:r>
      <w:r w:rsidR="009A382A">
        <w:rPr>
          <w:sz w:val="24"/>
          <w:szCs w:val="24"/>
          <w:lang w:val="en-GB"/>
        </w:rPr>
        <w:t>meeting from</w:t>
      </w:r>
      <w:r w:rsidR="006D62C5">
        <w:rPr>
          <w:sz w:val="24"/>
          <w:szCs w:val="24"/>
          <w:lang w:val="en-GB"/>
        </w:rPr>
        <w:t xml:space="preserve"> </w:t>
      </w:r>
      <w:r w:rsidR="009F4C70" w:rsidRPr="007C4958">
        <w:rPr>
          <w:sz w:val="24"/>
          <w:szCs w:val="24"/>
          <w:lang w:val="en-GB"/>
        </w:rPr>
        <w:t xml:space="preserve">governments, international organizations, the private sector, </w:t>
      </w:r>
      <w:r w:rsidR="007E0D27" w:rsidRPr="007C4958">
        <w:rPr>
          <w:sz w:val="24"/>
          <w:szCs w:val="24"/>
          <w:lang w:val="en-GB"/>
        </w:rPr>
        <w:t xml:space="preserve">and </w:t>
      </w:r>
      <w:r w:rsidR="005B2701">
        <w:rPr>
          <w:sz w:val="24"/>
          <w:szCs w:val="24"/>
          <w:lang w:val="en-GB"/>
        </w:rPr>
        <w:t>civil society organizations</w:t>
      </w:r>
      <w:r w:rsidR="006D62C5">
        <w:rPr>
          <w:sz w:val="24"/>
          <w:szCs w:val="24"/>
          <w:lang w:val="en-GB"/>
        </w:rPr>
        <w:t xml:space="preserve"> with experience or strong interest in the CiP Programme or </w:t>
      </w:r>
      <w:r w:rsidR="009A382A">
        <w:rPr>
          <w:sz w:val="24"/>
          <w:szCs w:val="24"/>
          <w:lang w:val="en-GB"/>
        </w:rPr>
        <w:t>the chemicals</w:t>
      </w:r>
      <w:ins w:id="219" w:author="HALPAAP" w:date="2017-01-09T13:45:00Z">
        <w:r>
          <w:rPr>
            <w:sz w:val="24"/>
            <w:szCs w:val="24"/>
            <w:lang w:val="en-GB"/>
          </w:rPr>
          <w:t xml:space="preserve"> </w:t>
        </w:r>
      </w:ins>
      <w:del w:id="220" w:author="HALPAAP" w:date="2017-01-09T13:45:00Z">
        <w:r w:rsidR="009A382A" w:rsidRPr="0003498B" w:rsidDel="0003498B">
          <w:rPr>
            <w:sz w:val="24"/>
            <w:szCs w:val="24"/>
            <w:lang w:val="en-GB"/>
            <w:rPrChange w:id="221" w:author="HALPAAP" w:date="2017-01-09T13:45:00Z">
              <w:rPr>
                <w:lang w:val="en-GB"/>
              </w:rPr>
            </w:rPrChange>
          </w:rPr>
          <w:delText xml:space="preserve"> </w:delText>
        </w:r>
      </w:del>
      <w:r w:rsidR="009A382A" w:rsidRPr="0003498B">
        <w:rPr>
          <w:sz w:val="24"/>
          <w:szCs w:val="24"/>
          <w:lang w:val="en-GB"/>
          <w:rPrChange w:id="222" w:author="HALPAAP" w:date="2017-01-09T13:45:00Z">
            <w:rPr>
              <w:lang w:val="en-GB"/>
            </w:rPr>
          </w:rPrChange>
        </w:rPr>
        <w:t>in products issue</w:t>
      </w:r>
      <w:ins w:id="223" w:author="HALPAAP" w:date="2017-01-09T13:47:00Z">
        <w:r>
          <w:rPr>
            <w:sz w:val="24"/>
            <w:szCs w:val="24"/>
            <w:lang w:val="en-GB"/>
          </w:rPr>
          <w:t>.</w:t>
        </w:r>
      </w:ins>
    </w:p>
    <w:p w14:paraId="3A4020ED" w14:textId="77777777" w:rsidR="009870C0" w:rsidRPr="009870C0" w:rsidRDefault="009870C0" w:rsidP="009870C0">
      <w:pPr>
        <w:spacing w:after="0"/>
        <w:jc w:val="both"/>
        <w:rPr>
          <w:ins w:id="224" w:author="HALPAAP" w:date="2017-01-09T13:47:00Z"/>
          <w:sz w:val="24"/>
          <w:szCs w:val="24"/>
          <w:lang w:val="en-GB"/>
          <w:rPrChange w:id="225" w:author="MUNN" w:date="2017-01-09T16:28:00Z">
            <w:rPr>
              <w:ins w:id="226" w:author="HALPAAP" w:date="2017-01-09T13:47:00Z"/>
              <w:lang w:val="en-GB"/>
            </w:rPr>
          </w:rPrChange>
        </w:rPr>
        <w:pPrChange w:id="227" w:author="MUNN" w:date="2017-01-09T16:28:00Z">
          <w:pPr>
            <w:pStyle w:val="ListParagraph"/>
            <w:numPr>
              <w:numId w:val="9"/>
            </w:numPr>
            <w:ind w:left="360" w:hanging="360"/>
            <w:jc w:val="both"/>
          </w:pPr>
        </w:pPrChange>
      </w:pPr>
    </w:p>
    <w:p w14:paraId="66D0B9E2" w14:textId="13BA9C7C" w:rsidR="0003498B" w:rsidRDefault="0003498B" w:rsidP="009870C0">
      <w:pPr>
        <w:pStyle w:val="ListParagraph"/>
        <w:numPr>
          <w:ilvl w:val="0"/>
          <w:numId w:val="9"/>
        </w:numPr>
        <w:spacing w:after="0"/>
        <w:jc w:val="both"/>
        <w:rPr>
          <w:ins w:id="228" w:author="HALPAAP" w:date="2017-01-09T13:47:00Z"/>
          <w:sz w:val="24"/>
          <w:szCs w:val="24"/>
          <w:lang w:val="en-GB"/>
        </w:rPr>
      </w:pPr>
      <w:ins w:id="229" w:author="HALPAAP" w:date="2017-01-09T13:47:00Z">
        <w:r>
          <w:rPr>
            <w:sz w:val="24"/>
            <w:szCs w:val="24"/>
            <w:lang w:val="en-GB"/>
          </w:rPr>
          <w:t>Participants in th</w:t>
        </w:r>
      </w:ins>
      <w:ins w:id="230" w:author="MUNN" w:date="2017-01-09T16:11:00Z">
        <w:r w:rsidR="00995E34">
          <w:rPr>
            <w:sz w:val="24"/>
            <w:szCs w:val="24"/>
            <w:lang w:val="en-GB"/>
          </w:rPr>
          <w:t>e</w:t>
        </w:r>
      </w:ins>
      <w:ins w:id="231" w:author="HALPAAP" w:date="2017-01-09T13:47:00Z">
        <w:del w:id="232" w:author="MUNN" w:date="2017-01-09T16:11:00Z">
          <w:r w:rsidDel="00995E34">
            <w:rPr>
              <w:sz w:val="24"/>
              <w:szCs w:val="24"/>
              <w:lang w:val="en-GB"/>
            </w:rPr>
            <w:delText>is</w:delText>
          </w:r>
        </w:del>
        <w:r>
          <w:rPr>
            <w:sz w:val="24"/>
            <w:szCs w:val="24"/>
            <w:lang w:val="en-GB"/>
          </w:rPr>
          <w:t xml:space="preserve"> </w:t>
        </w:r>
        <w:del w:id="233" w:author="MUNN" w:date="2017-01-09T16:11:00Z">
          <w:r w:rsidDel="00995E34">
            <w:rPr>
              <w:sz w:val="24"/>
              <w:szCs w:val="24"/>
              <w:lang w:val="en-GB"/>
            </w:rPr>
            <w:delText>earlier</w:delText>
          </w:r>
        </w:del>
      </w:ins>
      <w:ins w:id="234" w:author="MUNN" w:date="2017-01-09T16:09:00Z">
        <w:r w:rsidR="00995E34">
          <w:rPr>
            <w:sz w:val="24"/>
            <w:szCs w:val="24"/>
            <w:lang w:val="en-GB"/>
          </w:rPr>
          <w:t>SAICM intersessional process</w:t>
        </w:r>
      </w:ins>
      <w:ins w:id="235" w:author="HALPAAP" w:date="2017-01-09T13:47:00Z">
        <w:r>
          <w:rPr>
            <w:sz w:val="24"/>
            <w:szCs w:val="24"/>
            <w:lang w:val="en-GB"/>
          </w:rPr>
          <w:t xml:space="preserve"> meeting </w:t>
        </w:r>
        <w:del w:id="236" w:author="MUNN" w:date="2017-01-09T16:11:00Z">
          <w:r w:rsidDel="00716388">
            <w:rPr>
              <w:sz w:val="24"/>
              <w:szCs w:val="24"/>
              <w:lang w:val="en-GB"/>
            </w:rPr>
            <w:delText>have</w:delText>
          </w:r>
        </w:del>
      </w:ins>
      <w:ins w:id="237" w:author="MUNN" w:date="2017-01-09T16:11:00Z">
        <w:r w:rsidR="00716388">
          <w:rPr>
            <w:sz w:val="24"/>
            <w:szCs w:val="24"/>
            <w:lang w:val="en-GB"/>
          </w:rPr>
          <w:t xml:space="preserve">who wish to </w:t>
        </w:r>
      </w:ins>
      <w:ins w:id="238" w:author="HALPAAP" w:date="2017-01-09T13:47:00Z">
        <w:del w:id="239" w:author="MUNN" w:date="2017-01-09T16:11:00Z">
          <w:r w:rsidDel="00716388">
            <w:rPr>
              <w:sz w:val="24"/>
              <w:szCs w:val="24"/>
              <w:lang w:val="en-GB"/>
            </w:rPr>
            <w:delText xml:space="preserve"> the opportunity to </w:delText>
          </w:r>
        </w:del>
        <w:r>
          <w:rPr>
            <w:sz w:val="24"/>
            <w:szCs w:val="24"/>
            <w:lang w:val="en-GB"/>
          </w:rPr>
          <w:t xml:space="preserve">extend their stay to participate in the </w:t>
        </w:r>
      </w:ins>
      <w:ins w:id="240" w:author="MUNN" w:date="2017-01-09T16:11:00Z">
        <w:r w:rsidR="00995E34" w:rsidRPr="0003498B">
          <w:rPr>
            <w:sz w:val="24"/>
            <w:szCs w:val="24"/>
          </w:rPr>
          <w:t>Global Knowledge-Sharing Meeting</w:t>
        </w:r>
      </w:ins>
      <w:ins w:id="241" w:author="HALPAAP" w:date="2017-01-09T13:47:00Z">
        <w:del w:id="242" w:author="MUNN" w:date="2017-01-09T16:11:00Z">
          <w:r w:rsidDel="00995E34">
            <w:rPr>
              <w:sz w:val="24"/>
              <w:szCs w:val="24"/>
              <w:lang w:val="en-GB"/>
            </w:rPr>
            <w:delText>CiP Programme Steering Group meeting</w:delText>
          </w:r>
        </w:del>
      </w:ins>
      <w:ins w:id="243" w:author="MUNN" w:date="2017-01-09T16:11:00Z">
        <w:r w:rsidR="00716388">
          <w:rPr>
            <w:sz w:val="24"/>
            <w:szCs w:val="24"/>
            <w:lang w:val="en-GB"/>
          </w:rPr>
          <w:t xml:space="preserve"> should notify </w:t>
        </w:r>
      </w:ins>
      <w:ins w:id="244" w:author="MUNN" w:date="2017-01-09T16:12:00Z">
        <w:r w:rsidR="00716388">
          <w:rPr>
            <w:sz w:val="24"/>
            <w:szCs w:val="24"/>
            <w:lang w:val="en-GB"/>
          </w:rPr>
          <w:t xml:space="preserve">UN Environment by 20 January 2017 at </w:t>
        </w:r>
      </w:ins>
      <w:ins w:id="245" w:author="MUNN" w:date="2017-01-09T16:33:00Z">
        <w:r w:rsidR="000A43F7">
          <w:rPr>
            <w:sz w:val="24"/>
            <w:szCs w:val="24"/>
            <w:lang w:val="en-GB"/>
          </w:rPr>
          <w:fldChar w:fldCharType="begin"/>
        </w:r>
        <w:r w:rsidR="000A43F7">
          <w:rPr>
            <w:sz w:val="24"/>
            <w:szCs w:val="24"/>
            <w:lang w:val="en-GB"/>
          </w:rPr>
          <w:instrText xml:space="preserve"> HYPERLINK "mailto:</w:instrText>
        </w:r>
      </w:ins>
      <w:ins w:id="246" w:author="MUNN" w:date="2017-01-09T16:12:00Z">
        <w:r w:rsidR="000A43F7">
          <w:rPr>
            <w:sz w:val="24"/>
            <w:szCs w:val="24"/>
            <w:lang w:val="en-GB"/>
          </w:rPr>
          <w:instrText>risks.chemicals@unep.org</w:instrText>
        </w:r>
      </w:ins>
      <w:ins w:id="247" w:author="MUNN" w:date="2017-01-09T16:33:00Z">
        <w:r w:rsidR="000A43F7">
          <w:rPr>
            <w:sz w:val="24"/>
            <w:szCs w:val="24"/>
            <w:lang w:val="en-GB"/>
          </w:rPr>
          <w:instrText xml:space="preserve">" </w:instrText>
        </w:r>
        <w:r w:rsidR="000A43F7">
          <w:rPr>
            <w:sz w:val="24"/>
            <w:szCs w:val="24"/>
            <w:lang w:val="en-GB"/>
          </w:rPr>
          <w:fldChar w:fldCharType="separate"/>
        </w:r>
      </w:ins>
      <w:ins w:id="248" w:author="MUNN" w:date="2017-01-09T16:12:00Z">
        <w:r w:rsidR="000A43F7" w:rsidRPr="00D0063E">
          <w:rPr>
            <w:rStyle w:val="Hyperlink"/>
            <w:sz w:val="24"/>
            <w:szCs w:val="24"/>
            <w:lang w:val="en-GB"/>
          </w:rPr>
          <w:t>risks.chemicals@unep.org</w:t>
        </w:r>
      </w:ins>
      <w:ins w:id="249" w:author="MUNN" w:date="2017-01-09T16:33:00Z">
        <w:r w:rsidR="000A43F7">
          <w:rPr>
            <w:sz w:val="24"/>
            <w:szCs w:val="24"/>
            <w:lang w:val="en-GB"/>
          </w:rPr>
          <w:fldChar w:fldCharType="end"/>
        </w:r>
      </w:ins>
      <w:ins w:id="250" w:author="MUNN" w:date="2017-01-09T16:34:00Z">
        <w:r w:rsidR="000A43F7">
          <w:rPr>
            <w:sz w:val="24"/>
            <w:szCs w:val="24"/>
            <w:lang w:val="en-GB"/>
          </w:rPr>
          <w:t>, as space is limited.</w:t>
        </w:r>
      </w:ins>
      <w:bookmarkStart w:id="251" w:name="_GoBack"/>
      <w:bookmarkEnd w:id="251"/>
      <w:ins w:id="252" w:author="HALPAAP" w:date="2017-01-09T13:47:00Z">
        <w:del w:id="253" w:author="MUNN" w:date="2017-01-09T16:11:00Z">
          <w:r w:rsidDel="00716388">
            <w:rPr>
              <w:rStyle w:val="FootnoteReference"/>
              <w:sz w:val="24"/>
              <w:szCs w:val="24"/>
              <w:lang w:val="en-GB"/>
            </w:rPr>
            <w:footnoteReference w:id="5"/>
          </w:r>
          <w:r w:rsidDel="00716388">
            <w:rPr>
              <w:sz w:val="24"/>
              <w:szCs w:val="24"/>
              <w:lang w:val="en-GB"/>
            </w:rPr>
            <w:delText xml:space="preserve">. </w:delText>
          </w:r>
        </w:del>
      </w:ins>
    </w:p>
    <w:p w14:paraId="7078006B" w14:textId="77777777" w:rsidR="0003498B" w:rsidRPr="0003498B" w:rsidRDefault="0003498B">
      <w:pPr>
        <w:jc w:val="both"/>
        <w:rPr>
          <w:ins w:id="258" w:author="HALPAAP" w:date="2017-01-09T13:45:00Z"/>
          <w:sz w:val="24"/>
          <w:szCs w:val="24"/>
          <w:lang w:val="en-GB"/>
          <w:rPrChange w:id="259" w:author="HALPAAP" w:date="2017-01-09T13:48:00Z">
            <w:rPr>
              <w:ins w:id="260" w:author="HALPAAP" w:date="2017-01-09T13:45:00Z"/>
              <w:lang w:val="en-GB"/>
            </w:rPr>
          </w:rPrChange>
        </w:rPr>
        <w:pPrChange w:id="261" w:author="HALPAAP" w:date="2017-01-09T13:48:00Z">
          <w:pPr>
            <w:pStyle w:val="ListParagraph"/>
            <w:numPr>
              <w:numId w:val="9"/>
            </w:numPr>
            <w:ind w:left="360" w:hanging="360"/>
            <w:jc w:val="both"/>
          </w:pPr>
        </w:pPrChange>
      </w:pPr>
    </w:p>
    <w:p w14:paraId="46B50999" w14:textId="77777777" w:rsidR="009A382A" w:rsidRPr="0003498B" w:rsidDel="0003498B" w:rsidRDefault="009A382A" w:rsidP="0003498B">
      <w:pPr>
        <w:pStyle w:val="ListParagraph"/>
        <w:numPr>
          <w:ilvl w:val="0"/>
          <w:numId w:val="9"/>
        </w:numPr>
        <w:jc w:val="both"/>
        <w:rPr>
          <w:del w:id="262" w:author="HALPAAP" w:date="2017-01-09T13:46:00Z"/>
          <w:sz w:val="24"/>
          <w:szCs w:val="24"/>
          <w:lang w:val="en-GB"/>
          <w:rPrChange w:id="263" w:author="HALPAAP" w:date="2017-01-09T13:45:00Z">
            <w:rPr>
              <w:del w:id="264" w:author="HALPAAP" w:date="2017-01-09T13:46:00Z"/>
              <w:lang w:val="en-GB"/>
            </w:rPr>
          </w:rPrChange>
        </w:rPr>
      </w:pPr>
      <w:del w:id="265" w:author="HALPAAP" w:date="2017-01-09T13:45:00Z">
        <w:r w:rsidRPr="0003498B" w:rsidDel="0003498B">
          <w:rPr>
            <w:sz w:val="24"/>
            <w:szCs w:val="24"/>
            <w:lang w:val="en-GB"/>
            <w:rPrChange w:id="266" w:author="HALPAAP" w:date="2017-01-09T13:45:00Z">
              <w:rPr>
                <w:lang w:val="en-GB"/>
              </w:rPr>
            </w:rPrChange>
          </w:rPr>
          <w:lastRenderedPageBreak/>
          <w:delText xml:space="preserve"> </w:delText>
        </w:r>
      </w:del>
      <w:del w:id="267" w:author="HALPAAP" w:date="2017-01-09T13:46:00Z">
        <w:r w:rsidRPr="0003498B" w:rsidDel="0003498B">
          <w:rPr>
            <w:sz w:val="24"/>
            <w:szCs w:val="24"/>
            <w:lang w:val="en-GB"/>
            <w:rPrChange w:id="268" w:author="HALPAAP" w:date="2017-01-09T13:45:00Z">
              <w:rPr>
                <w:lang w:val="en-GB"/>
              </w:rPr>
            </w:rPrChange>
          </w:rPr>
          <w:delText>are encouraged to participate in the Steering Group meeting on the 10 February.</w:delText>
        </w:r>
      </w:del>
    </w:p>
    <w:p w14:paraId="2A3E0ED2" w14:textId="77777777" w:rsidR="00B70C88" w:rsidRPr="00B70C88" w:rsidDel="0003498B" w:rsidRDefault="00B70C88" w:rsidP="00B70C88">
      <w:pPr>
        <w:rPr>
          <w:del w:id="269" w:author="HALPAAP" w:date="2017-01-09T13:46:00Z"/>
          <w:lang w:val="en-GB"/>
        </w:rPr>
      </w:pPr>
    </w:p>
    <w:p w14:paraId="29CB58C5" w14:textId="77777777" w:rsidR="009F4C70" w:rsidRPr="00ED1C83" w:rsidRDefault="009F4C70" w:rsidP="00ED1C83">
      <w:pPr>
        <w:rPr>
          <w:b/>
          <w:bCs/>
          <w:sz w:val="24"/>
          <w:szCs w:val="24"/>
          <w:lang w:val="en-GB"/>
        </w:rPr>
      </w:pPr>
      <w:r w:rsidRPr="00ED1C83">
        <w:rPr>
          <w:b/>
          <w:bCs/>
          <w:sz w:val="24"/>
          <w:szCs w:val="24"/>
          <w:lang w:val="en-GB"/>
        </w:rPr>
        <w:t>Methods and approach</w:t>
      </w:r>
    </w:p>
    <w:p w14:paraId="7919462B" w14:textId="77777777" w:rsidR="00BC66A6" w:rsidRPr="0003498B" w:rsidDel="0003498B" w:rsidRDefault="00AB6A94" w:rsidP="00716388">
      <w:pPr>
        <w:spacing w:after="0"/>
        <w:ind w:left="357" w:hanging="357"/>
        <w:jc w:val="both"/>
        <w:rPr>
          <w:del w:id="270" w:author="HALPAAP" w:date="2017-01-09T13:50:00Z"/>
          <w:sz w:val="24"/>
          <w:szCs w:val="24"/>
          <w:rPrChange w:id="271" w:author="HALPAAP" w:date="2017-01-09T13:50:00Z">
            <w:rPr>
              <w:del w:id="272" w:author="HALPAAP" w:date="2017-01-09T13:50:00Z"/>
            </w:rPr>
          </w:rPrChange>
        </w:rPr>
        <w:pPrChange w:id="273" w:author="MUNN" w:date="2017-01-09T16:13:00Z">
          <w:pPr>
            <w:pStyle w:val="ListParagraph"/>
            <w:numPr>
              <w:numId w:val="9"/>
            </w:numPr>
            <w:spacing w:after="0"/>
            <w:ind w:left="360" w:hanging="360"/>
          </w:pPr>
        </w:pPrChange>
      </w:pPr>
      <w:r w:rsidRPr="0003498B">
        <w:rPr>
          <w:sz w:val="24"/>
          <w:szCs w:val="24"/>
          <w:lang w:val="en-GB"/>
          <w:rPrChange w:id="274" w:author="HALPAAP" w:date="2017-01-09T13:50:00Z">
            <w:rPr>
              <w:lang w:val="en-GB"/>
            </w:rPr>
          </w:rPrChange>
        </w:rPr>
        <w:t xml:space="preserve">The </w:t>
      </w:r>
      <w:r w:rsidR="00BC66A6" w:rsidRPr="0003498B">
        <w:rPr>
          <w:sz w:val="24"/>
          <w:szCs w:val="24"/>
          <w:lang w:val="en-GB"/>
          <w:rPrChange w:id="275" w:author="HALPAAP" w:date="2017-01-09T13:50:00Z">
            <w:rPr>
              <w:lang w:val="en-GB"/>
            </w:rPr>
          </w:rPrChange>
        </w:rPr>
        <w:t xml:space="preserve">method applied in the </w:t>
      </w:r>
      <w:r w:rsidRPr="0003498B">
        <w:rPr>
          <w:sz w:val="24"/>
          <w:szCs w:val="24"/>
          <w:lang w:val="en-GB"/>
          <w:rPrChange w:id="276" w:author="HALPAAP" w:date="2017-01-09T13:50:00Z">
            <w:rPr>
              <w:lang w:val="en-GB"/>
            </w:rPr>
          </w:rPrChange>
        </w:rPr>
        <w:t>meeting will</w:t>
      </w:r>
      <w:r w:rsidR="00BC66A6" w:rsidRPr="0003498B">
        <w:rPr>
          <w:sz w:val="24"/>
          <w:szCs w:val="24"/>
          <w:lang w:val="en-GB"/>
          <w:rPrChange w:id="277" w:author="HALPAAP" w:date="2017-01-09T13:50:00Z">
            <w:rPr>
              <w:lang w:val="en-GB"/>
            </w:rPr>
          </w:rPrChange>
        </w:rPr>
        <w:t xml:space="preserve"> be to</w:t>
      </w:r>
      <w:del w:id="278" w:author="HALPAAP" w:date="2017-01-09T13:50:00Z">
        <w:r w:rsidR="00BC66A6" w:rsidRPr="0003498B" w:rsidDel="0003498B">
          <w:rPr>
            <w:sz w:val="24"/>
            <w:szCs w:val="24"/>
            <w:lang w:val="en-GB"/>
            <w:rPrChange w:id="279" w:author="HALPAAP" w:date="2017-01-09T13:50:00Z">
              <w:rPr>
                <w:lang w:val="en-GB"/>
              </w:rPr>
            </w:rPrChange>
          </w:rPr>
          <w:delText>:</w:delText>
        </w:r>
        <w:r w:rsidRPr="0003498B" w:rsidDel="0003498B">
          <w:rPr>
            <w:sz w:val="24"/>
            <w:szCs w:val="24"/>
            <w:lang w:val="en-GB"/>
            <w:rPrChange w:id="280" w:author="HALPAAP" w:date="2017-01-09T13:50:00Z">
              <w:rPr>
                <w:lang w:val="en-GB"/>
              </w:rPr>
            </w:rPrChange>
          </w:rPr>
          <w:delText xml:space="preserve"> </w:delText>
        </w:r>
      </w:del>
    </w:p>
    <w:p w14:paraId="59A5E032" w14:textId="77777777" w:rsidR="00AB6A94" w:rsidRPr="0003498B" w:rsidDel="0003498B" w:rsidRDefault="0003498B" w:rsidP="00716388">
      <w:pPr>
        <w:ind w:left="357" w:hanging="357"/>
        <w:jc w:val="both"/>
        <w:rPr>
          <w:del w:id="281" w:author="HALPAAP" w:date="2017-01-09T13:50:00Z"/>
        </w:rPr>
        <w:pPrChange w:id="282" w:author="MUNN" w:date="2017-01-09T16:13:00Z">
          <w:pPr>
            <w:pStyle w:val="ListParagraph"/>
            <w:numPr>
              <w:ilvl w:val="1"/>
              <w:numId w:val="9"/>
            </w:numPr>
            <w:spacing w:after="0"/>
            <w:ind w:left="1080" w:hanging="360"/>
          </w:pPr>
        </w:pPrChange>
      </w:pPr>
      <w:ins w:id="283" w:author="HALPAAP" w:date="2017-01-09T13:50:00Z">
        <w:r>
          <w:t xml:space="preserve"> </w:t>
        </w:r>
      </w:ins>
      <w:del w:id="284" w:author="HALPAAP" w:date="2017-01-09T13:50:00Z">
        <w:r w:rsidR="00AB6A94" w:rsidRPr="0003498B" w:rsidDel="0003498B">
          <w:delText>review the status of participation in the CiP Programme since</w:delText>
        </w:r>
        <w:r w:rsidR="00BC66A6" w:rsidRPr="0003498B" w:rsidDel="0003498B">
          <w:delText xml:space="preserve"> ICCM4</w:delText>
        </w:r>
        <w:r w:rsidR="00AB6A94" w:rsidRPr="0003498B" w:rsidDel="0003498B">
          <w:delText>;</w:delText>
        </w:r>
      </w:del>
    </w:p>
    <w:p w14:paraId="4B96D2AD" w14:textId="77777777" w:rsidR="001449B1" w:rsidRPr="00C34FC0" w:rsidDel="0003498B" w:rsidRDefault="0003498B" w:rsidP="00716388">
      <w:pPr>
        <w:ind w:left="357" w:hanging="357"/>
        <w:jc w:val="both"/>
        <w:rPr>
          <w:del w:id="285" w:author="HALPAAP" w:date="2017-01-09T13:49:00Z"/>
          <w:sz w:val="24"/>
          <w:szCs w:val="24"/>
        </w:rPr>
        <w:pPrChange w:id="286" w:author="MUNN" w:date="2017-01-09T16:13:00Z">
          <w:pPr>
            <w:pStyle w:val="ListParagraph"/>
            <w:numPr>
              <w:ilvl w:val="1"/>
              <w:numId w:val="9"/>
            </w:numPr>
            <w:spacing w:after="0"/>
            <w:ind w:left="1080" w:hanging="360"/>
          </w:pPr>
        </w:pPrChange>
      </w:pPr>
      <w:ins w:id="287" w:author="HALPAAP" w:date="2017-01-09T13:49:00Z">
        <w:r>
          <w:rPr>
            <w:sz w:val="24"/>
            <w:szCs w:val="24"/>
          </w:rPr>
          <w:t xml:space="preserve">present and </w:t>
        </w:r>
      </w:ins>
      <w:r w:rsidR="006F478E" w:rsidRPr="00C34FC0">
        <w:rPr>
          <w:sz w:val="24"/>
          <w:szCs w:val="24"/>
        </w:rPr>
        <w:t xml:space="preserve">analyze selected </w:t>
      </w:r>
      <w:ins w:id="288" w:author="HALPAAP" w:date="2017-01-09T13:49:00Z">
        <w:r>
          <w:rPr>
            <w:sz w:val="24"/>
            <w:szCs w:val="24"/>
          </w:rPr>
          <w:t xml:space="preserve">stakeholder </w:t>
        </w:r>
      </w:ins>
      <w:r w:rsidR="006F478E" w:rsidRPr="00C34FC0">
        <w:rPr>
          <w:sz w:val="24"/>
          <w:szCs w:val="24"/>
        </w:rPr>
        <w:t xml:space="preserve">initiatives, from a variety of stakeholder groups, which have a strong central element of obtaining and/or using CiP information. </w:t>
      </w:r>
      <w:del w:id="289" w:author="HALPAAP" w:date="2017-01-09T13:49:00Z">
        <w:r w:rsidR="001449B1" w:rsidRPr="00C34FC0" w:rsidDel="0003498B">
          <w:rPr>
            <w:sz w:val="24"/>
            <w:szCs w:val="24"/>
          </w:rPr>
          <w:delText>A pre-meeting document will present the initiatives in the context of:</w:delText>
        </w:r>
      </w:del>
    </w:p>
    <w:p w14:paraId="741D21FE" w14:textId="77777777" w:rsidR="001449B1" w:rsidRPr="00C34FC0" w:rsidDel="0003498B" w:rsidRDefault="001449B1" w:rsidP="00716388">
      <w:pPr>
        <w:ind w:left="357" w:hanging="357"/>
        <w:jc w:val="both"/>
        <w:rPr>
          <w:del w:id="290" w:author="HALPAAP" w:date="2017-01-09T13:49:00Z"/>
          <w:sz w:val="24"/>
          <w:szCs w:val="24"/>
        </w:rPr>
        <w:pPrChange w:id="291" w:author="MUNN" w:date="2017-01-09T16:13:00Z">
          <w:pPr>
            <w:pStyle w:val="ListParagraph"/>
            <w:numPr>
              <w:ilvl w:val="2"/>
              <w:numId w:val="9"/>
            </w:numPr>
            <w:spacing w:after="0"/>
            <w:ind w:left="1800" w:hanging="180"/>
          </w:pPr>
        </w:pPrChange>
      </w:pPr>
      <w:del w:id="292" w:author="HALPAAP" w:date="2017-01-09T13:49:00Z">
        <w:r w:rsidRPr="00C34FC0" w:rsidDel="0003498B">
          <w:rPr>
            <w:sz w:val="24"/>
            <w:szCs w:val="24"/>
          </w:rPr>
          <w:delText>the driving force behind them;</w:delText>
        </w:r>
      </w:del>
    </w:p>
    <w:p w14:paraId="1CAE03BD" w14:textId="77777777" w:rsidR="001449B1" w:rsidRPr="00C34FC0" w:rsidDel="0003498B" w:rsidRDefault="001449B1" w:rsidP="00716388">
      <w:pPr>
        <w:ind w:left="357" w:hanging="357"/>
        <w:jc w:val="both"/>
        <w:rPr>
          <w:del w:id="293" w:author="HALPAAP" w:date="2017-01-09T13:49:00Z"/>
          <w:sz w:val="24"/>
          <w:szCs w:val="24"/>
        </w:rPr>
        <w:pPrChange w:id="294" w:author="MUNN" w:date="2017-01-09T16:13:00Z">
          <w:pPr>
            <w:pStyle w:val="ListParagraph"/>
            <w:numPr>
              <w:ilvl w:val="2"/>
              <w:numId w:val="9"/>
            </w:numPr>
            <w:spacing w:after="0"/>
            <w:ind w:left="1800" w:hanging="180"/>
          </w:pPr>
        </w:pPrChange>
      </w:pPr>
      <w:del w:id="295" w:author="HALPAAP" w:date="2017-01-09T13:49:00Z">
        <w:r w:rsidRPr="00C34FC0" w:rsidDel="0003498B">
          <w:rPr>
            <w:sz w:val="24"/>
            <w:szCs w:val="24"/>
          </w:rPr>
          <w:delText xml:space="preserve">the </w:delText>
        </w:r>
        <w:r w:rsidR="00B05CF3" w:rsidRPr="00C34FC0" w:rsidDel="0003498B">
          <w:rPr>
            <w:sz w:val="24"/>
            <w:szCs w:val="24"/>
          </w:rPr>
          <w:delText>nature</w:delText>
        </w:r>
        <w:r w:rsidRPr="00C34FC0" w:rsidDel="0003498B">
          <w:rPr>
            <w:sz w:val="24"/>
            <w:szCs w:val="24"/>
          </w:rPr>
          <w:delText xml:space="preserve"> of the stakeholder actions towards accessing CiP information; </w:delText>
        </w:r>
      </w:del>
    </w:p>
    <w:p w14:paraId="5AD223E1" w14:textId="77777777" w:rsidR="001449B1" w:rsidRPr="00C34FC0" w:rsidDel="0003498B" w:rsidRDefault="001449B1" w:rsidP="00716388">
      <w:pPr>
        <w:ind w:left="357" w:hanging="357"/>
        <w:jc w:val="both"/>
        <w:rPr>
          <w:del w:id="296" w:author="HALPAAP" w:date="2017-01-09T13:49:00Z"/>
          <w:sz w:val="24"/>
          <w:szCs w:val="24"/>
        </w:rPr>
        <w:pPrChange w:id="297" w:author="MUNN" w:date="2017-01-09T16:13:00Z">
          <w:pPr>
            <w:pStyle w:val="ListParagraph"/>
            <w:numPr>
              <w:ilvl w:val="2"/>
              <w:numId w:val="9"/>
            </w:numPr>
            <w:spacing w:after="0"/>
            <w:ind w:left="1800" w:hanging="180"/>
          </w:pPr>
        </w:pPrChange>
      </w:pPr>
      <w:del w:id="298" w:author="HALPAAP" w:date="2017-01-09T13:49:00Z">
        <w:r w:rsidRPr="00C34FC0" w:rsidDel="0003498B">
          <w:rPr>
            <w:sz w:val="24"/>
            <w:szCs w:val="24"/>
          </w:rPr>
          <w:delText>any management actions which were based upon the accessed CiP information; and</w:delText>
        </w:r>
      </w:del>
    </w:p>
    <w:p w14:paraId="4AB74DBF" w14:textId="77777777" w:rsidR="001449B1" w:rsidRPr="00C34FC0" w:rsidDel="0003498B" w:rsidRDefault="001449B1" w:rsidP="00716388">
      <w:pPr>
        <w:ind w:left="357" w:hanging="357"/>
        <w:jc w:val="both"/>
        <w:rPr>
          <w:del w:id="299" w:author="HALPAAP" w:date="2017-01-09T13:49:00Z"/>
          <w:sz w:val="24"/>
          <w:szCs w:val="24"/>
        </w:rPr>
        <w:pPrChange w:id="300" w:author="MUNN" w:date="2017-01-09T16:13:00Z">
          <w:pPr>
            <w:pStyle w:val="ListParagraph"/>
            <w:numPr>
              <w:ilvl w:val="2"/>
              <w:numId w:val="9"/>
            </w:numPr>
            <w:spacing w:after="0"/>
            <w:ind w:left="1800" w:hanging="180"/>
          </w:pPr>
        </w:pPrChange>
      </w:pPr>
      <w:del w:id="301" w:author="HALPAAP" w:date="2017-01-09T13:49:00Z">
        <w:r w:rsidRPr="00C34FC0" w:rsidDel="0003498B">
          <w:rPr>
            <w:sz w:val="24"/>
            <w:szCs w:val="24"/>
          </w:rPr>
          <w:delText>lessons learned through the initiatives</w:delText>
        </w:r>
        <w:r w:rsidR="00B05CF3" w:rsidRPr="00C34FC0" w:rsidDel="0003498B">
          <w:rPr>
            <w:sz w:val="24"/>
            <w:szCs w:val="24"/>
          </w:rPr>
          <w:delText>.</w:delText>
        </w:r>
      </w:del>
    </w:p>
    <w:p w14:paraId="752E7E83" w14:textId="77777777" w:rsidR="00BC66A6" w:rsidRPr="0003498B" w:rsidDel="0003498B" w:rsidRDefault="006F478E" w:rsidP="00716388">
      <w:pPr>
        <w:spacing w:after="0"/>
        <w:ind w:left="357" w:hanging="357"/>
        <w:jc w:val="both"/>
        <w:rPr>
          <w:del w:id="302" w:author="HALPAAP" w:date="2017-01-09T13:51:00Z"/>
          <w:sz w:val="24"/>
          <w:szCs w:val="24"/>
          <w:rPrChange w:id="303" w:author="HALPAAP" w:date="2017-01-09T13:50:00Z">
            <w:rPr>
              <w:del w:id="304" w:author="HALPAAP" w:date="2017-01-09T13:51:00Z"/>
            </w:rPr>
          </w:rPrChange>
        </w:rPr>
        <w:pPrChange w:id="305" w:author="MUNN" w:date="2017-01-09T16:13:00Z">
          <w:pPr>
            <w:spacing w:after="0"/>
            <w:ind w:left="1080"/>
          </w:pPr>
        </w:pPrChange>
      </w:pPr>
      <w:del w:id="306" w:author="HALPAAP" w:date="2017-01-09T13:51:00Z">
        <w:r w:rsidRPr="0003498B" w:rsidDel="0003498B">
          <w:rPr>
            <w:sz w:val="24"/>
            <w:szCs w:val="24"/>
            <w:rPrChange w:id="307" w:author="HALPAAP" w:date="2017-01-09T13:50:00Z">
              <w:rPr/>
            </w:rPrChange>
          </w:rPr>
          <w:delText>Th</w:delText>
        </w:r>
        <w:r w:rsidR="001449B1" w:rsidRPr="0003498B" w:rsidDel="0003498B">
          <w:rPr>
            <w:sz w:val="24"/>
            <w:szCs w:val="24"/>
            <w:rPrChange w:id="308" w:author="HALPAAP" w:date="2017-01-09T13:50:00Z">
              <w:rPr/>
            </w:rPrChange>
          </w:rPr>
          <w:delText>i</w:delText>
        </w:r>
        <w:r w:rsidRPr="0003498B" w:rsidDel="0003498B">
          <w:rPr>
            <w:sz w:val="24"/>
            <w:szCs w:val="24"/>
            <w:rPrChange w:id="309" w:author="HALPAAP" w:date="2017-01-09T13:50:00Z">
              <w:rPr/>
            </w:rPrChange>
          </w:rPr>
          <w:delText>s</w:delText>
        </w:r>
        <w:r w:rsidR="001449B1" w:rsidRPr="0003498B" w:rsidDel="0003498B">
          <w:rPr>
            <w:sz w:val="24"/>
            <w:szCs w:val="24"/>
            <w:rPrChange w:id="310" w:author="HALPAAP" w:date="2017-01-09T13:50:00Z">
              <w:rPr/>
            </w:rPrChange>
          </w:rPr>
          <w:delText xml:space="preserve"> analysis will result in the production, from the meeting, of an output document which will assist stakeholder in easily structuring descriptions of their </w:delText>
        </w:r>
        <w:r w:rsidR="00B05CF3" w:rsidRPr="0003498B" w:rsidDel="0003498B">
          <w:rPr>
            <w:sz w:val="24"/>
            <w:szCs w:val="24"/>
            <w:rPrChange w:id="311" w:author="HALPAAP" w:date="2017-01-09T13:50:00Z">
              <w:rPr/>
            </w:rPrChange>
          </w:rPr>
          <w:delText>initiatives</w:delText>
        </w:r>
      </w:del>
      <w:del w:id="312" w:author="HALPAAP" w:date="2017-01-09T13:50:00Z">
        <w:r w:rsidR="001449B1" w:rsidRPr="0003498B" w:rsidDel="0003498B">
          <w:rPr>
            <w:sz w:val="24"/>
            <w:szCs w:val="24"/>
            <w:rPrChange w:id="313" w:author="HALPAAP" w:date="2017-01-09T13:50:00Z">
              <w:rPr/>
            </w:rPrChange>
          </w:rPr>
          <w:delText xml:space="preserve"> to </w:delText>
        </w:r>
        <w:r w:rsidR="00740101" w:rsidRPr="0003498B" w:rsidDel="0003498B">
          <w:rPr>
            <w:rFonts w:ascii="Calibri" w:hAnsi="Calibri" w:cs="Helv"/>
            <w:color w:val="000000"/>
            <w:sz w:val="24"/>
            <w:szCs w:val="24"/>
            <w:lang w:val="en-GB"/>
            <w:rPrChange w:id="314" w:author="HALPAAP" w:date="2017-01-09T13:50:00Z">
              <w:rPr>
                <w:rFonts w:ascii="Calibri" w:hAnsi="Calibri" w:cs="Helv"/>
                <w:color w:val="000000"/>
                <w:lang w:val="en-GB"/>
              </w:rPr>
            </w:rPrChange>
          </w:rPr>
          <w:delText xml:space="preserve">UN Environment </w:delText>
        </w:r>
        <w:r w:rsidR="00B05CF3" w:rsidRPr="0003498B" w:rsidDel="0003498B">
          <w:rPr>
            <w:sz w:val="24"/>
            <w:szCs w:val="24"/>
            <w:rPrChange w:id="315" w:author="HALPAAP" w:date="2017-01-09T13:50:00Z">
              <w:rPr/>
            </w:rPrChange>
          </w:rPr>
          <w:delText>(as the CiP Programme administrator)</w:delText>
        </w:r>
      </w:del>
      <w:del w:id="316" w:author="HALPAAP" w:date="2017-01-09T13:51:00Z">
        <w:r w:rsidR="00B05CF3" w:rsidRPr="0003498B" w:rsidDel="0003498B">
          <w:rPr>
            <w:sz w:val="24"/>
            <w:szCs w:val="24"/>
            <w:rPrChange w:id="317" w:author="HALPAAP" w:date="2017-01-09T13:50:00Z">
              <w:rPr/>
            </w:rPrChange>
          </w:rPr>
          <w:delText>.</w:delText>
        </w:r>
      </w:del>
    </w:p>
    <w:p w14:paraId="13B85789" w14:textId="77777777" w:rsidR="00BC66A6" w:rsidRPr="000343D8" w:rsidDel="0003498B" w:rsidRDefault="00BC66A6" w:rsidP="00716388">
      <w:pPr>
        <w:spacing w:after="0"/>
        <w:ind w:left="357" w:hanging="357"/>
        <w:jc w:val="both"/>
        <w:rPr>
          <w:del w:id="318" w:author="HALPAAP" w:date="2017-01-09T13:51:00Z"/>
          <w:sz w:val="24"/>
          <w:szCs w:val="24"/>
        </w:rPr>
        <w:pPrChange w:id="319" w:author="MUNN" w:date="2017-01-09T16:13:00Z">
          <w:pPr>
            <w:pStyle w:val="ListParagraph"/>
            <w:numPr>
              <w:ilvl w:val="1"/>
              <w:numId w:val="9"/>
            </w:numPr>
            <w:spacing w:after="0"/>
            <w:ind w:left="1080" w:hanging="360"/>
          </w:pPr>
        </w:pPrChange>
      </w:pPr>
      <w:del w:id="320" w:author="HALPAAP" w:date="2017-01-09T13:51:00Z">
        <w:r w:rsidRPr="00C34FC0" w:rsidDel="0003498B">
          <w:rPr>
            <w:sz w:val="24"/>
            <w:szCs w:val="24"/>
          </w:rPr>
          <w:delText xml:space="preserve">determine the support that UN Environment and the SAICM community could </w:delText>
        </w:r>
        <w:r w:rsidRPr="000343D8" w:rsidDel="0003498B">
          <w:rPr>
            <w:sz w:val="24"/>
            <w:szCs w:val="24"/>
          </w:rPr>
          <w:delText>provide to facilitate promotion of the CiP Programme and stakeholder engagement/participation.</w:delText>
        </w:r>
      </w:del>
    </w:p>
    <w:p w14:paraId="2202E4A2" w14:textId="77777777" w:rsidR="00BC66A6" w:rsidRPr="000343D8" w:rsidDel="0003498B" w:rsidRDefault="00BC66A6" w:rsidP="00716388">
      <w:pPr>
        <w:spacing w:after="0"/>
        <w:ind w:left="357" w:hanging="357"/>
        <w:jc w:val="both"/>
        <w:rPr>
          <w:del w:id="321" w:author="HALPAAP" w:date="2017-01-09T13:51:00Z"/>
          <w:sz w:val="24"/>
          <w:szCs w:val="24"/>
        </w:rPr>
        <w:pPrChange w:id="322" w:author="MUNN" w:date="2017-01-09T16:13:00Z">
          <w:pPr>
            <w:pStyle w:val="ListParagraph"/>
            <w:spacing w:after="0" w:line="240" w:lineRule="auto"/>
            <w:ind w:left="1080"/>
          </w:pPr>
        </w:pPrChange>
      </w:pPr>
    </w:p>
    <w:p w14:paraId="6409E7BA" w14:textId="0E0AF8AD" w:rsidR="00AB6A94" w:rsidRPr="00716388" w:rsidDel="009870C0" w:rsidRDefault="001F6562" w:rsidP="009870C0">
      <w:pPr>
        <w:pStyle w:val="ListParagraph"/>
        <w:numPr>
          <w:ilvl w:val="0"/>
          <w:numId w:val="9"/>
        </w:numPr>
        <w:spacing w:after="0"/>
        <w:ind w:left="357" w:hanging="357"/>
        <w:jc w:val="both"/>
        <w:rPr>
          <w:del w:id="323" w:author="MUNN" w:date="2017-01-09T16:30:00Z"/>
          <w:sz w:val="24"/>
          <w:szCs w:val="24"/>
          <w:rPrChange w:id="324" w:author="MUNN" w:date="2017-01-09T16:14:00Z">
            <w:rPr>
              <w:del w:id="325" w:author="MUNN" w:date="2017-01-09T16:30:00Z"/>
            </w:rPr>
          </w:rPrChange>
        </w:rPr>
        <w:pPrChange w:id="326" w:author="MUNN" w:date="2017-01-09T16:30:00Z">
          <w:pPr>
            <w:pStyle w:val="ListParagraph"/>
            <w:numPr>
              <w:numId w:val="9"/>
            </w:numPr>
            <w:spacing w:after="0" w:line="240" w:lineRule="auto"/>
            <w:ind w:left="360" w:hanging="360"/>
          </w:pPr>
        </w:pPrChange>
      </w:pPr>
      <w:r w:rsidRPr="000343D8">
        <w:rPr>
          <w:sz w:val="24"/>
          <w:szCs w:val="24"/>
        </w:rPr>
        <w:t>After an initial plenary discussion, smaller groups will work on the analysis and meeting output document</w:t>
      </w:r>
      <w:del w:id="327" w:author="MUNN" w:date="2017-01-09T16:30:00Z">
        <w:r w:rsidRPr="000343D8" w:rsidDel="009870C0">
          <w:rPr>
            <w:sz w:val="24"/>
            <w:szCs w:val="24"/>
          </w:rPr>
          <w:delText>.</w:delText>
        </w:r>
      </w:del>
      <w:del w:id="328" w:author="MUNN" w:date="2017-01-09T16:14:00Z">
        <w:r w:rsidRPr="00716388" w:rsidDel="00716388">
          <w:rPr>
            <w:sz w:val="24"/>
            <w:szCs w:val="24"/>
            <w:rPrChange w:id="329" w:author="MUNN" w:date="2017-01-09T16:14:00Z">
              <w:rPr/>
            </w:rPrChange>
          </w:rPr>
          <w:br/>
        </w:r>
      </w:del>
      <w:commentRangeStart w:id="330"/>
    </w:p>
    <w:p w14:paraId="6B0BB258" w14:textId="4FA48B58" w:rsidR="007F5125" w:rsidRDefault="001F6562" w:rsidP="009870C0">
      <w:pPr>
        <w:pStyle w:val="ListParagraph"/>
        <w:numPr>
          <w:ilvl w:val="0"/>
          <w:numId w:val="9"/>
        </w:numPr>
        <w:spacing w:after="0"/>
        <w:ind w:left="357" w:hanging="357"/>
        <w:jc w:val="both"/>
        <w:rPr>
          <w:ins w:id="331" w:author="MUNN" w:date="2017-01-09T16:30:00Z"/>
          <w:rFonts w:ascii="Calibri" w:hAnsi="Calibri" w:cs="Helv"/>
          <w:color w:val="000000"/>
          <w:sz w:val="24"/>
          <w:szCs w:val="24"/>
          <w:lang w:val="en-GB"/>
        </w:rPr>
        <w:pPrChange w:id="332" w:author="MUNN" w:date="2017-01-09T16:30:00Z">
          <w:pPr>
            <w:pStyle w:val="ListParagraph"/>
            <w:numPr>
              <w:numId w:val="9"/>
            </w:numPr>
            <w:ind w:left="360" w:hanging="360"/>
            <w:jc w:val="both"/>
          </w:pPr>
        </w:pPrChange>
      </w:pPr>
      <w:del w:id="333" w:author="MUNN" w:date="2017-01-09T16:30:00Z">
        <w:r w:rsidRPr="000343D8" w:rsidDel="009870C0">
          <w:rPr>
            <w:sz w:val="24"/>
            <w:szCs w:val="24"/>
          </w:rPr>
          <w:delText>Outputs of the 10 February meeting</w:delText>
        </w:r>
        <w:r w:rsidR="00B05CF3" w:rsidRPr="000343D8" w:rsidDel="009870C0">
          <w:rPr>
            <w:sz w:val="24"/>
            <w:szCs w:val="24"/>
          </w:rPr>
          <w:delText xml:space="preserve"> </w:delText>
        </w:r>
        <w:r w:rsidRPr="000343D8" w:rsidDel="009870C0">
          <w:rPr>
            <w:sz w:val="24"/>
            <w:szCs w:val="24"/>
          </w:rPr>
          <w:delText>of the Steering Group</w:delText>
        </w:r>
        <w:r w:rsidR="002925A8" w:rsidDel="009870C0">
          <w:rPr>
            <w:sz w:val="24"/>
            <w:szCs w:val="24"/>
          </w:rPr>
          <w:delText xml:space="preserve"> </w:delText>
        </w:r>
        <w:r w:rsidRPr="000343D8" w:rsidDel="009870C0">
          <w:rPr>
            <w:sz w:val="24"/>
            <w:szCs w:val="24"/>
          </w:rPr>
          <w:delText xml:space="preserve">will be used to develop </w:delText>
        </w:r>
        <w:r w:rsidR="00B05CF3" w:rsidRPr="000343D8" w:rsidDel="009870C0">
          <w:rPr>
            <w:sz w:val="24"/>
            <w:szCs w:val="24"/>
          </w:rPr>
          <w:delText xml:space="preserve">a strategy with specific activities wherein members of the </w:delText>
        </w:r>
        <w:r w:rsidR="00B05CF3" w:rsidRPr="000343D8" w:rsidDel="009870C0">
          <w:rPr>
            <w:color w:val="000000"/>
            <w:sz w:val="24"/>
            <w:szCs w:val="24"/>
          </w:rPr>
          <w:delText xml:space="preserve">Steering </w:delText>
        </w:r>
        <w:r w:rsidR="00B05CF3" w:rsidRPr="000343D8" w:rsidDel="009870C0">
          <w:rPr>
            <w:sz w:val="24"/>
            <w:szCs w:val="24"/>
          </w:rPr>
          <w:delText xml:space="preserve">Group </w:delText>
        </w:r>
        <w:r w:rsidR="002925A8" w:rsidDel="009870C0">
          <w:rPr>
            <w:sz w:val="24"/>
            <w:szCs w:val="24"/>
          </w:rPr>
          <w:delText>engage</w:delText>
        </w:r>
        <w:r w:rsidR="00B05CF3" w:rsidRPr="000343D8" w:rsidDel="009870C0">
          <w:rPr>
            <w:sz w:val="24"/>
            <w:szCs w:val="24"/>
          </w:rPr>
          <w:delText xml:space="preserve"> their respective constituencies </w:delText>
        </w:r>
        <w:r w:rsidRPr="000343D8" w:rsidDel="009870C0">
          <w:rPr>
            <w:sz w:val="24"/>
            <w:szCs w:val="24"/>
          </w:rPr>
          <w:delText xml:space="preserve">to </w:delText>
        </w:r>
        <w:r w:rsidR="00B05CF3" w:rsidRPr="000343D8" w:rsidDel="009870C0">
          <w:rPr>
            <w:sz w:val="24"/>
            <w:szCs w:val="24"/>
          </w:rPr>
          <w:delText>participat</w:delText>
        </w:r>
        <w:r w:rsidRPr="000343D8" w:rsidDel="009870C0">
          <w:rPr>
            <w:sz w:val="24"/>
            <w:szCs w:val="24"/>
          </w:rPr>
          <w:delText>e</w:delText>
        </w:r>
        <w:r w:rsidR="00B05CF3" w:rsidRPr="000343D8" w:rsidDel="009870C0">
          <w:rPr>
            <w:sz w:val="24"/>
            <w:szCs w:val="24"/>
          </w:rPr>
          <w:delText xml:space="preserve"> in the CiP Programme</w:delText>
        </w:r>
        <w:r w:rsidR="002925A8" w:rsidDel="009870C0">
          <w:rPr>
            <w:sz w:val="24"/>
            <w:szCs w:val="24"/>
          </w:rPr>
          <w:delText xml:space="preserve"> and facilitate actions towards meeting the Programme</w:delText>
        </w:r>
        <w:r w:rsidRPr="000343D8" w:rsidDel="009870C0">
          <w:rPr>
            <w:sz w:val="24"/>
            <w:szCs w:val="24"/>
          </w:rPr>
          <w:delText xml:space="preserve"> objectives</w:delText>
        </w:r>
      </w:del>
      <w:r w:rsidRPr="000343D8">
        <w:rPr>
          <w:sz w:val="24"/>
          <w:szCs w:val="24"/>
        </w:rPr>
        <w:t>.</w:t>
      </w:r>
      <w:r w:rsidR="007F5125" w:rsidRPr="007F5125">
        <w:rPr>
          <w:rFonts w:ascii="Calibri" w:hAnsi="Calibri" w:cs="Helv"/>
          <w:color w:val="000000"/>
          <w:sz w:val="24"/>
          <w:szCs w:val="24"/>
          <w:lang w:val="en-GB"/>
        </w:rPr>
        <w:t xml:space="preserve"> </w:t>
      </w:r>
      <w:commentRangeEnd w:id="330"/>
      <w:r w:rsidR="0003498B">
        <w:rPr>
          <w:rStyle w:val="CommentReference"/>
        </w:rPr>
        <w:commentReference w:id="330"/>
      </w:r>
    </w:p>
    <w:p w14:paraId="76829B50" w14:textId="77777777" w:rsidR="009870C0" w:rsidRPr="009870C0" w:rsidRDefault="009870C0" w:rsidP="009870C0">
      <w:pPr>
        <w:spacing w:after="0"/>
        <w:jc w:val="both"/>
        <w:rPr>
          <w:rFonts w:ascii="Calibri" w:hAnsi="Calibri" w:cs="Helv"/>
          <w:color w:val="000000"/>
          <w:sz w:val="24"/>
          <w:szCs w:val="24"/>
          <w:lang w:val="en-GB"/>
          <w:rPrChange w:id="334" w:author="MUNN" w:date="2017-01-09T16:30:00Z">
            <w:rPr>
              <w:lang w:val="en-GB"/>
            </w:rPr>
          </w:rPrChange>
        </w:rPr>
        <w:pPrChange w:id="335" w:author="MUNN" w:date="2017-01-09T16:30:00Z">
          <w:pPr>
            <w:pStyle w:val="ListParagraph"/>
            <w:numPr>
              <w:numId w:val="9"/>
            </w:numPr>
            <w:ind w:left="360" w:hanging="360"/>
            <w:jc w:val="both"/>
          </w:pPr>
        </w:pPrChange>
      </w:pPr>
    </w:p>
    <w:p w14:paraId="3AC5C9C3" w14:textId="77777777" w:rsidR="007F5125" w:rsidRDefault="007F5125" w:rsidP="00641EF1">
      <w:pPr>
        <w:autoSpaceDE w:val="0"/>
        <w:autoSpaceDN w:val="0"/>
        <w:adjustRightInd w:val="0"/>
        <w:spacing w:after="0" w:line="240" w:lineRule="auto"/>
        <w:rPr>
          <w:rFonts w:ascii="Calibri" w:hAnsi="Calibri" w:cs="Helv"/>
          <w:b/>
          <w:bCs/>
          <w:color w:val="000000"/>
          <w:sz w:val="24"/>
          <w:szCs w:val="24"/>
          <w:lang w:val="fr-CH"/>
        </w:rPr>
      </w:pPr>
      <w:r w:rsidRPr="007F5125">
        <w:rPr>
          <w:rFonts w:ascii="Calibri" w:hAnsi="Calibri" w:cs="Helv"/>
          <w:b/>
          <w:bCs/>
          <w:color w:val="000000"/>
          <w:sz w:val="24"/>
          <w:szCs w:val="24"/>
          <w:lang w:val="fr-CH"/>
        </w:rPr>
        <w:t>Policy background</w:t>
      </w:r>
    </w:p>
    <w:p w14:paraId="50DA17FA" w14:textId="77777777" w:rsidR="007F5125" w:rsidRDefault="007F5125" w:rsidP="00641EF1">
      <w:pPr>
        <w:autoSpaceDE w:val="0"/>
        <w:autoSpaceDN w:val="0"/>
        <w:adjustRightInd w:val="0"/>
        <w:spacing w:after="0" w:line="240" w:lineRule="auto"/>
        <w:rPr>
          <w:rFonts w:ascii="Calibri" w:hAnsi="Calibri" w:cs="Helv"/>
          <w:b/>
          <w:bCs/>
          <w:color w:val="000000"/>
          <w:sz w:val="24"/>
          <w:szCs w:val="24"/>
          <w:lang w:val="fr-CH"/>
        </w:rPr>
      </w:pPr>
    </w:p>
    <w:p w14:paraId="59D6BF5D" w14:textId="77777777" w:rsidR="007F5125" w:rsidRPr="009406F2" w:rsidRDefault="007F5125" w:rsidP="007F5125">
      <w:pPr>
        <w:pStyle w:val="ListParagraph"/>
        <w:numPr>
          <w:ilvl w:val="0"/>
          <w:numId w:val="9"/>
        </w:numPr>
        <w:spacing w:after="0"/>
        <w:ind w:left="357" w:hanging="357"/>
        <w:jc w:val="both"/>
        <w:rPr>
          <w:sz w:val="24"/>
          <w:szCs w:val="24"/>
          <w:lang w:val="en-GB"/>
        </w:rPr>
      </w:pPr>
      <w:r w:rsidRPr="00BB217A">
        <w:rPr>
          <w:sz w:val="24"/>
          <w:szCs w:val="24"/>
        </w:rPr>
        <w:t xml:space="preserve">The governing body to the Strategic Approach to International Chemicals </w:t>
      </w:r>
      <w:r>
        <w:rPr>
          <w:sz w:val="24"/>
          <w:szCs w:val="24"/>
        </w:rPr>
        <w:t>M</w:t>
      </w:r>
      <w:r w:rsidRPr="00BB217A">
        <w:rPr>
          <w:sz w:val="24"/>
          <w:szCs w:val="24"/>
        </w:rPr>
        <w:t xml:space="preserve">anagement (SAICM) is the International Conference on Chemicals Management (ICCM). This conference met at its second session (ICCM2) in 2009 and through its Resolution II/4 (C) invited UN Environment to work on the priority chemicals-policy issue of chemicals in products. Specifically UN Environment was invited to review existing information systems pertaining to chemicals in (manufactured) products, to assess access to that information against the needs of relevant stakeholders, to identify gaps in information access and to develop specific recommendations for actions to promote implementation of SAICM with </w:t>
      </w:r>
      <w:r w:rsidRPr="00BB217A">
        <w:rPr>
          <w:sz w:val="24"/>
          <w:szCs w:val="24"/>
        </w:rPr>
        <w:lastRenderedPageBreak/>
        <w:t xml:space="preserve">regards to information on chemicals in products (CiP information). ICCM2 also invited UN Environment to constitute a Steering Group to advise it on this activity, and requested members of the SAICM Bureau to each nominate one expert to the Steering Group. </w:t>
      </w:r>
    </w:p>
    <w:p w14:paraId="1E78420E" w14:textId="77777777" w:rsidR="007F5125" w:rsidRPr="009406F2" w:rsidRDefault="007F5125" w:rsidP="007F5125">
      <w:pPr>
        <w:spacing w:after="0"/>
        <w:jc w:val="both"/>
        <w:rPr>
          <w:sz w:val="24"/>
          <w:szCs w:val="24"/>
          <w:lang w:val="en-GB"/>
        </w:rPr>
      </w:pPr>
    </w:p>
    <w:p w14:paraId="068AE2D0" w14:textId="77777777" w:rsidR="007F5125" w:rsidRPr="000343D8" w:rsidRDefault="007F5125" w:rsidP="007F5125">
      <w:pPr>
        <w:pStyle w:val="ListParagraph"/>
        <w:numPr>
          <w:ilvl w:val="0"/>
          <w:numId w:val="9"/>
        </w:numPr>
        <w:jc w:val="both"/>
        <w:rPr>
          <w:sz w:val="24"/>
          <w:szCs w:val="24"/>
          <w:lang w:val="en-GB"/>
        </w:rPr>
      </w:pPr>
      <w:r>
        <w:rPr>
          <w:bCs/>
          <w:sz w:val="24"/>
          <w:szCs w:val="24"/>
        </w:rPr>
        <w:t>In 2012, t</w:t>
      </w:r>
      <w:r w:rsidRPr="007C4958">
        <w:rPr>
          <w:bCs/>
          <w:sz w:val="24"/>
          <w:szCs w:val="24"/>
        </w:rPr>
        <w:t xml:space="preserve">he </w:t>
      </w:r>
      <w:r>
        <w:rPr>
          <w:bCs/>
          <w:sz w:val="24"/>
          <w:szCs w:val="24"/>
        </w:rPr>
        <w:t xml:space="preserve">third session of ICCM decided to develop an international voluntary programme for CiP information along the supply chain and throughout the life cycle, the CiP Programme, with the aim of facilitating and guiding the provision and availability of, and access to, relevant information on chemicals in products among all stakeholder groups. Between 2012 and 2015 UN Environment developed the </w:t>
      </w:r>
      <w:r w:rsidRPr="00D14BA0">
        <w:rPr>
          <w:i/>
          <w:iCs/>
          <w:color w:val="000000"/>
          <w:sz w:val="24"/>
          <w:szCs w:val="24"/>
        </w:rPr>
        <w:t>Chemicals in Products</w:t>
      </w:r>
      <w:r w:rsidRPr="00D14BA0">
        <w:rPr>
          <w:bCs/>
          <w:i/>
          <w:iCs/>
          <w:sz w:val="24"/>
          <w:szCs w:val="24"/>
        </w:rPr>
        <w:t xml:space="preserve"> Programme</w:t>
      </w:r>
      <w:r>
        <w:rPr>
          <w:bCs/>
          <w:sz w:val="24"/>
          <w:szCs w:val="24"/>
        </w:rPr>
        <w:t xml:space="preserve"> and the </w:t>
      </w:r>
      <w:r w:rsidRPr="00D14BA0">
        <w:rPr>
          <w:bCs/>
          <w:i/>
          <w:iCs/>
          <w:sz w:val="24"/>
          <w:szCs w:val="24"/>
        </w:rPr>
        <w:t>Guidance for stakeholders on exchanging chemicals in products information</w:t>
      </w:r>
      <w:r>
        <w:rPr>
          <w:bCs/>
          <w:sz w:val="24"/>
          <w:szCs w:val="24"/>
        </w:rPr>
        <w:t xml:space="preserve">, both of which were welcomed by ICCM at its fourth session in 2015 (ICCM4). Both the third and fourth sessions of ICCM renewed the mandate of the Steering Group, with ICCM3 recommending the inclusion in the Group of experts representing final product manufacturers and the waste sector and ICCM4 suggesting that the recycling sector be included in the Group. </w:t>
      </w:r>
    </w:p>
    <w:p w14:paraId="192C033B" w14:textId="77777777" w:rsidR="007F5125" w:rsidRPr="000343D8" w:rsidRDefault="007F5125" w:rsidP="007F5125">
      <w:pPr>
        <w:rPr>
          <w:b/>
          <w:sz w:val="24"/>
          <w:szCs w:val="24"/>
          <w:lang w:val="en-GB"/>
        </w:rPr>
      </w:pPr>
      <w:r w:rsidRPr="00793C45">
        <w:rPr>
          <w:b/>
          <w:sz w:val="24"/>
          <w:szCs w:val="24"/>
          <w:lang w:val="en-GB"/>
        </w:rPr>
        <w:t>Contact</w:t>
      </w:r>
    </w:p>
    <w:p w14:paraId="4884B4B7" w14:textId="77777777" w:rsidR="007F5125" w:rsidRPr="000343D8" w:rsidRDefault="007F5125" w:rsidP="007F5125">
      <w:pPr>
        <w:spacing w:after="0" w:line="240" w:lineRule="auto"/>
        <w:rPr>
          <w:rFonts w:ascii="Calibri" w:hAnsi="Calibri" w:cs="Helv"/>
          <w:color w:val="000000"/>
          <w:sz w:val="24"/>
          <w:szCs w:val="24"/>
          <w:lang w:val="en-GB"/>
        </w:rPr>
      </w:pPr>
      <w:r w:rsidRPr="000343D8">
        <w:rPr>
          <w:rFonts w:ascii="Calibri" w:hAnsi="Calibri" w:cs="Helv"/>
          <w:color w:val="000000"/>
          <w:sz w:val="24"/>
          <w:szCs w:val="24"/>
          <w:lang w:val="en-GB"/>
        </w:rPr>
        <w:t xml:space="preserve">Science and Risks </w:t>
      </w:r>
      <w:r>
        <w:rPr>
          <w:rFonts w:ascii="Calibri" w:hAnsi="Calibri" w:cs="Helv"/>
          <w:color w:val="000000"/>
          <w:sz w:val="24"/>
          <w:szCs w:val="24"/>
          <w:lang w:val="en-GB"/>
        </w:rPr>
        <w:t>Unit</w:t>
      </w:r>
    </w:p>
    <w:p w14:paraId="2615B8DC" w14:textId="77777777" w:rsidR="007F5125" w:rsidRPr="000343D8" w:rsidRDefault="007F5125" w:rsidP="007F5125">
      <w:pPr>
        <w:spacing w:after="0" w:line="240" w:lineRule="auto"/>
        <w:rPr>
          <w:b/>
          <w:sz w:val="24"/>
          <w:szCs w:val="24"/>
          <w:lang w:val="en-GB"/>
        </w:rPr>
      </w:pPr>
      <w:r w:rsidRPr="000343D8">
        <w:rPr>
          <w:rFonts w:ascii="Calibri" w:hAnsi="Calibri" w:cs="Helv"/>
          <w:color w:val="000000"/>
          <w:sz w:val="24"/>
          <w:szCs w:val="24"/>
          <w:lang w:val="en-GB"/>
        </w:rPr>
        <w:t>Chemicals and Waste Branch</w:t>
      </w:r>
      <w:r w:rsidRPr="000343D8">
        <w:rPr>
          <w:rFonts w:ascii="Calibri" w:hAnsi="Calibri" w:cs="Helv"/>
          <w:color w:val="000000"/>
          <w:sz w:val="24"/>
          <w:szCs w:val="24"/>
          <w:lang w:val="en-GB"/>
        </w:rPr>
        <w:br/>
      </w:r>
      <w:r>
        <w:rPr>
          <w:rFonts w:ascii="Calibri" w:hAnsi="Calibri" w:cs="Helv"/>
          <w:color w:val="000000"/>
          <w:sz w:val="24"/>
          <w:szCs w:val="24"/>
          <w:lang w:val="en-GB"/>
        </w:rPr>
        <w:t>Economy Division</w:t>
      </w:r>
      <w:r w:rsidRPr="000343D8">
        <w:rPr>
          <w:rFonts w:ascii="Calibri" w:hAnsi="Calibri" w:cs="Helv"/>
          <w:color w:val="000000"/>
          <w:sz w:val="24"/>
          <w:szCs w:val="24"/>
          <w:lang w:val="en-GB"/>
        </w:rPr>
        <w:br/>
      </w:r>
      <w:r>
        <w:rPr>
          <w:rFonts w:ascii="Calibri" w:hAnsi="Calibri" w:cs="Helv"/>
          <w:color w:val="000000"/>
          <w:sz w:val="24"/>
          <w:szCs w:val="24"/>
          <w:lang w:val="en-GB"/>
        </w:rPr>
        <w:t>UN Environment</w:t>
      </w:r>
      <w:r w:rsidRPr="000343D8">
        <w:rPr>
          <w:rFonts w:ascii="Calibri" w:hAnsi="Calibri" w:cs="Helv"/>
          <w:color w:val="000000"/>
          <w:sz w:val="24"/>
          <w:szCs w:val="24"/>
          <w:lang w:val="en-GB"/>
        </w:rPr>
        <w:t xml:space="preserve"> (UNEP)</w:t>
      </w:r>
    </w:p>
    <w:p w14:paraId="2A618460" w14:textId="77777777" w:rsidR="007F5125" w:rsidRPr="000343D8" w:rsidRDefault="007F5125" w:rsidP="007F5125">
      <w:pPr>
        <w:spacing w:after="0" w:line="240" w:lineRule="auto"/>
        <w:rPr>
          <w:b/>
          <w:sz w:val="24"/>
          <w:szCs w:val="24"/>
          <w:lang w:val="fr-CH"/>
        </w:rPr>
      </w:pPr>
      <w:r w:rsidRPr="000343D8">
        <w:rPr>
          <w:rFonts w:ascii="Calibri" w:hAnsi="Calibri" w:cs="Helv"/>
          <w:color w:val="000000"/>
          <w:sz w:val="24"/>
          <w:szCs w:val="24"/>
          <w:lang w:val="fr-CH"/>
        </w:rPr>
        <w:t>MIE, 11-13 chemin des Anémones</w:t>
      </w:r>
    </w:p>
    <w:p w14:paraId="7A20100B" w14:textId="77777777" w:rsidR="007F5125" w:rsidRPr="000343D8" w:rsidRDefault="007F5125" w:rsidP="007F5125">
      <w:pPr>
        <w:autoSpaceDE w:val="0"/>
        <w:autoSpaceDN w:val="0"/>
        <w:adjustRightInd w:val="0"/>
        <w:spacing w:after="0" w:line="240" w:lineRule="auto"/>
        <w:rPr>
          <w:rFonts w:ascii="Calibri" w:hAnsi="Calibri" w:cs="Helv"/>
          <w:color w:val="000000"/>
          <w:sz w:val="24"/>
          <w:szCs w:val="24"/>
          <w:lang w:val="fr-CH"/>
        </w:rPr>
      </w:pPr>
      <w:r w:rsidRPr="000343D8">
        <w:rPr>
          <w:rFonts w:ascii="Calibri" w:hAnsi="Calibri" w:cs="Helv"/>
          <w:color w:val="000000"/>
          <w:sz w:val="24"/>
          <w:szCs w:val="24"/>
          <w:lang w:val="fr-CH"/>
        </w:rPr>
        <w:t>CH-1219 Châtelaine, Geneva, Switzerland</w:t>
      </w:r>
    </w:p>
    <w:p w14:paraId="3B14668A" w14:textId="77777777" w:rsidR="007F5125" w:rsidRPr="000343D8" w:rsidRDefault="007F5125" w:rsidP="007F5125">
      <w:pPr>
        <w:autoSpaceDE w:val="0"/>
        <w:autoSpaceDN w:val="0"/>
        <w:adjustRightInd w:val="0"/>
        <w:spacing w:after="0" w:line="240" w:lineRule="auto"/>
        <w:rPr>
          <w:rFonts w:ascii="Calibri" w:hAnsi="Calibri" w:cs="Helv"/>
          <w:color w:val="000000"/>
          <w:sz w:val="24"/>
          <w:szCs w:val="24"/>
          <w:lang w:val="fr-CH"/>
        </w:rPr>
      </w:pPr>
      <w:r w:rsidRPr="000343D8">
        <w:rPr>
          <w:rFonts w:ascii="Calibri" w:hAnsi="Calibri" w:cs="Helv"/>
          <w:color w:val="000000"/>
          <w:sz w:val="24"/>
          <w:szCs w:val="24"/>
          <w:lang w:val="fr-CH"/>
        </w:rPr>
        <w:t>risks.chemicals@unep.org</w:t>
      </w:r>
    </w:p>
    <w:p w14:paraId="18AE8F62" w14:textId="77777777" w:rsidR="007F5125" w:rsidRPr="000343D8" w:rsidRDefault="007F5125" w:rsidP="007F5125">
      <w:pPr>
        <w:autoSpaceDE w:val="0"/>
        <w:autoSpaceDN w:val="0"/>
        <w:adjustRightInd w:val="0"/>
        <w:spacing w:after="0" w:line="240" w:lineRule="auto"/>
        <w:rPr>
          <w:rFonts w:ascii="Calibri" w:hAnsi="Calibri" w:cs="Helv"/>
          <w:color w:val="000000"/>
          <w:sz w:val="24"/>
          <w:szCs w:val="24"/>
          <w:lang w:val="fr-CH"/>
        </w:rPr>
      </w:pPr>
      <w:r w:rsidRPr="000343D8">
        <w:rPr>
          <w:rFonts w:ascii="Calibri" w:hAnsi="Calibri" w:cs="Helv"/>
          <w:color w:val="000000"/>
          <w:sz w:val="24"/>
          <w:szCs w:val="24"/>
          <w:lang w:val="fr-CH"/>
        </w:rPr>
        <w:t>kevin.munn@unep.org</w:t>
      </w:r>
    </w:p>
    <w:p w14:paraId="7BBF4E82" w14:textId="77777777" w:rsidR="007F5125" w:rsidRDefault="007F5125" w:rsidP="007F5125">
      <w:pPr>
        <w:autoSpaceDE w:val="0"/>
        <w:autoSpaceDN w:val="0"/>
        <w:adjustRightInd w:val="0"/>
        <w:spacing w:after="0" w:line="240" w:lineRule="auto"/>
        <w:rPr>
          <w:rFonts w:ascii="Calibri" w:hAnsi="Calibri" w:cs="Helv"/>
          <w:color w:val="000000"/>
          <w:sz w:val="24"/>
          <w:szCs w:val="24"/>
          <w:lang w:val="fr-CH"/>
        </w:rPr>
      </w:pPr>
      <w:r w:rsidRPr="000343D8">
        <w:rPr>
          <w:rFonts w:ascii="Calibri" w:hAnsi="Calibri" w:cs="Helv"/>
          <w:color w:val="000000"/>
          <w:sz w:val="24"/>
          <w:szCs w:val="24"/>
          <w:lang w:val="fr-CH"/>
        </w:rPr>
        <w:t>cip@unep.org</w:t>
      </w:r>
    </w:p>
    <w:p w14:paraId="7533BBFF" w14:textId="77777777" w:rsidR="007F5125" w:rsidRPr="00707DF2" w:rsidRDefault="007F5125" w:rsidP="007F5125">
      <w:pPr>
        <w:pStyle w:val="ListParagraph"/>
        <w:spacing w:after="0"/>
        <w:ind w:left="357"/>
        <w:jc w:val="both"/>
        <w:rPr>
          <w:sz w:val="24"/>
          <w:szCs w:val="24"/>
          <w:lang w:val="en-GB"/>
        </w:rPr>
      </w:pPr>
    </w:p>
    <w:p w14:paraId="5CC01FB2" w14:textId="77777777" w:rsidR="007F5125" w:rsidRPr="007F5125" w:rsidRDefault="007F5125" w:rsidP="00641EF1">
      <w:pPr>
        <w:autoSpaceDE w:val="0"/>
        <w:autoSpaceDN w:val="0"/>
        <w:adjustRightInd w:val="0"/>
        <w:spacing w:after="0" w:line="240" w:lineRule="auto"/>
        <w:rPr>
          <w:rFonts w:ascii="Calibri" w:hAnsi="Calibri" w:cs="Helv"/>
          <w:color w:val="000000"/>
          <w:sz w:val="24"/>
          <w:szCs w:val="24"/>
          <w:lang w:val="en-GB"/>
        </w:rPr>
      </w:pPr>
    </w:p>
    <w:sectPr w:rsidR="007F5125" w:rsidRPr="007F5125" w:rsidSect="008F4757">
      <w:headerReference w:type="even" r:id="rId11"/>
      <w:headerReference w:type="default" r:id="rId12"/>
      <w:footerReference w:type="even" r:id="rId13"/>
      <w:footerReference w:type="default" r:id="rId14"/>
      <w:headerReference w:type="first" r:id="rId15"/>
      <w:footerReference w:type="first" r:id="rId16"/>
      <w:pgSz w:w="11907" w:h="16839" w:code="9"/>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2" w:author="HALPAAP" w:date="2017-01-09T13:42:00Z" w:initials="H">
    <w:p w14:paraId="6787AA10" w14:textId="77777777" w:rsidR="0003498B" w:rsidRDefault="0003498B" w:rsidP="0003498B">
      <w:pPr>
        <w:pStyle w:val="CommentText"/>
      </w:pPr>
      <w:r>
        <w:rPr>
          <w:rStyle w:val="CommentReference"/>
        </w:rPr>
        <w:annotationRef/>
      </w:r>
      <w:r>
        <w:rPr>
          <w:noProof/>
        </w:rPr>
        <w:t>Please turn this around to encurage as many non SG members to stay on for a day</w:t>
      </w:r>
    </w:p>
  </w:comment>
  <w:comment w:id="208" w:author="HALPAAP" w:date="2017-01-09T13:42:00Z" w:initials="H">
    <w:p w14:paraId="5A94082B" w14:textId="77777777" w:rsidR="0003498B" w:rsidRDefault="0003498B">
      <w:pPr>
        <w:pStyle w:val="CommentText"/>
      </w:pPr>
      <w:r>
        <w:rPr>
          <w:rStyle w:val="CommentReference"/>
        </w:rPr>
        <w:annotationRef/>
      </w:r>
      <w:r w:rsidR="00FD19CC">
        <w:rPr>
          <w:noProof/>
        </w:rPr>
        <w:t>Please turn this around to encurage as many non SG members to stay on for a day</w:t>
      </w:r>
    </w:p>
  </w:comment>
  <w:comment w:id="330" w:author="HALPAAP" w:date="2017-01-09T13:48:00Z" w:initials="H">
    <w:p w14:paraId="7C0A4A16" w14:textId="77777777" w:rsidR="0003498B" w:rsidRDefault="0003498B">
      <w:pPr>
        <w:pStyle w:val="CommentText"/>
      </w:pPr>
      <w:r>
        <w:rPr>
          <w:rStyle w:val="CommentReference"/>
        </w:rPr>
        <w:annotationRef/>
      </w:r>
      <w:r w:rsidR="00FD19CC">
        <w:rPr>
          <w:noProof/>
        </w:rPr>
        <w:t>does not make sense here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87AA10" w15:done="0"/>
  <w15:commentEx w15:paraId="5A94082B" w15:done="0"/>
  <w15:commentEx w15:paraId="7C0A4A1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6A9D6B" w14:textId="77777777" w:rsidR="00FD19CC" w:rsidRDefault="00FD19CC" w:rsidP="00322CD7">
      <w:pPr>
        <w:spacing w:after="0" w:line="240" w:lineRule="auto"/>
      </w:pPr>
      <w:r>
        <w:separator/>
      </w:r>
    </w:p>
  </w:endnote>
  <w:endnote w:type="continuationSeparator" w:id="0">
    <w:p w14:paraId="777DC894" w14:textId="77777777" w:rsidR="00FD19CC" w:rsidRDefault="00FD19CC" w:rsidP="00322C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0E29B7" w14:textId="77777777" w:rsidR="006919FC" w:rsidRDefault="006919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FB424" w14:textId="77777777" w:rsidR="006919FC" w:rsidRDefault="006919F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2E5E6" w14:textId="77777777" w:rsidR="006919FC" w:rsidRDefault="006919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EFFD82" w14:textId="77777777" w:rsidR="00FD19CC" w:rsidRDefault="00FD19CC" w:rsidP="00322CD7">
      <w:pPr>
        <w:spacing w:after="0" w:line="240" w:lineRule="auto"/>
      </w:pPr>
      <w:r>
        <w:separator/>
      </w:r>
    </w:p>
  </w:footnote>
  <w:footnote w:type="continuationSeparator" w:id="0">
    <w:p w14:paraId="0ADADD79" w14:textId="77777777" w:rsidR="00FD19CC" w:rsidRDefault="00FD19CC" w:rsidP="00322CD7">
      <w:pPr>
        <w:spacing w:after="0" w:line="240" w:lineRule="auto"/>
      </w:pPr>
      <w:r>
        <w:continuationSeparator/>
      </w:r>
    </w:p>
  </w:footnote>
  <w:footnote w:id="1">
    <w:p w14:paraId="7755F9B8" w14:textId="77777777" w:rsidR="0003498B" w:rsidDel="0003498B" w:rsidRDefault="0003498B" w:rsidP="0003498B">
      <w:pPr>
        <w:pStyle w:val="FootnoteText"/>
        <w:rPr>
          <w:ins w:id="53" w:author="HALPAAP" w:date="2017-01-09T13:45:00Z"/>
          <w:del w:id="54" w:author="HALPAAP" w:date="2017-01-09T13:47:00Z"/>
        </w:rPr>
      </w:pPr>
      <w:ins w:id="55" w:author="HALPAAP" w:date="2017-01-09T13:45:00Z">
        <w:del w:id="56" w:author="HALPAAP" w:date="2017-01-09T13:47:00Z">
          <w:r w:rsidDel="0003498B">
            <w:rPr>
              <w:rStyle w:val="FootnoteReference"/>
            </w:rPr>
            <w:footnoteRef/>
          </w:r>
          <w:r w:rsidDel="0003498B">
            <w:delText xml:space="preserve"> Participants in the SAICM meeting on the intersessional process are invited to notify UN Environment (at </w:delText>
          </w:r>
          <w:r w:rsidDel="0003498B">
            <w:fldChar w:fldCharType="begin"/>
          </w:r>
          <w:r w:rsidDel="0003498B">
            <w:delInstrText xml:space="preserve"> HYPERLINK "mailto:risks.chemicals@unep.org" </w:delInstrText>
          </w:r>
          <w:r w:rsidDel="0003498B">
            <w:fldChar w:fldCharType="separate"/>
          </w:r>
          <w:r w:rsidRPr="00E036BF" w:rsidDel="0003498B">
            <w:rPr>
              <w:rStyle w:val="Hyperlink"/>
            </w:rPr>
            <w:delText>risks.chemicals@unep.org</w:delText>
          </w:r>
          <w:r w:rsidDel="0003498B">
            <w:rPr>
              <w:rStyle w:val="Hyperlink"/>
            </w:rPr>
            <w:fldChar w:fldCharType="end"/>
          </w:r>
          <w:r w:rsidDel="0003498B">
            <w:delText>) if they wish to participate in the 10 February CiP Programme Steering Group meeting. Resources available for the Steering Group meeting could limit the number of participants.</w:delText>
          </w:r>
        </w:del>
      </w:ins>
    </w:p>
  </w:footnote>
  <w:footnote w:id="2">
    <w:p w14:paraId="3859F983" w14:textId="77777777" w:rsidR="00BC3FF0" w:rsidRPr="00CB7CF0" w:rsidRDefault="00BC3FF0" w:rsidP="00BC3FF0">
      <w:pPr>
        <w:pStyle w:val="FootnoteText"/>
        <w:rPr>
          <w:lang w:val="sv-SE"/>
        </w:rPr>
      </w:pPr>
      <w:r>
        <w:rPr>
          <w:rStyle w:val="FootnoteReference"/>
        </w:rPr>
        <w:footnoteRef/>
      </w:r>
      <w:r w:rsidRPr="00CB7CF0">
        <w:rPr>
          <w:lang w:val="sv-SE"/>
        </w:rPr>
        <w:t xml:space="preserve"> URL: </w:t>
      </w:r>
      <w:hyperlink r:id="rId1" w:history="1">
        <w:r w:rsidRPr="00CB7CF0">
          <w:rPr>
            <w:rStyle w:val="Hyperlink"/>
            <w:lang w:val="sv-SE"/>
          </w:rPr>
          <w:t>www.unep.org/chemicalsandwaste/UNEPsWork/ChemicalsinProductsproject/tabid/56141/Default.aspx</w:t>
        </w:r>
      </w:hyperlink>
    </w:p>
  </w:footnote>
  <w:footnote w:id="3">
    <w:p w14:paraId="6EC5DF31" w14:textId="77777777" w:rsidR="002E7274" w:rsidRDefault="002E7274">
      <w:pPr>
        <w:pStyle w:val="FootnoteText"/>
      </w:pPr>
      <w:r>
        <w:rPr>
          <w:rStyle w:val="FootnoteReference"/>
        </w:rPr>
        <w:footnoteRef/>
      </w:r>
      <w:r>
        <w:t xml:space="preserve"> See the meeting document on selected CiP information exchange systems for examples.</w:t>
      </w:r>
    </w:p>
  </w:footnote>
  <w:footnote w:id="4">
    <w:p w14:paraId="38105B61" w14:textId="77777777" w:rsidR="00BC3FF0" w:rsidDel="0003498B" w:rsidRDefault="00BC3FF0" w:rsidP="002925A8">
      <w:pPr>
        <w:pStyle w:val="FootnoteText"/>
        <w:rPr>
          <w:del w:id="211" w:author="HALPAAP" w:date="2017-01-09T13:45:00Z"/>
        </w:rPr>
      </w:pPr>
      <w:del w:id="212" w:author="HALPAAP" w:date="2017-01-09T13:45:00Z">
        <w:r w:rsidDel="0003498B">
          <w:rPr>
            <w:rStyle w:val="FootnoteReference"/>
          </w:rPr>
          <w:footnoteRef/>
        </w:r>
        <w:r w:rsidDel="0003498B">
          <w:delText xml:space="preserve"> </w:delText>
        </w:r>
        <w:r w:rsidR="002925A8" w:rsidDel="0003498B">
          <w:delText xml:space="preserve">Participants in the SAICM meeting on the intersessional process are invited to notify UN Environment (at </w:delText>
        </w:r>
        <w:r w:rsidR="00FD19CC" w:rsidDel="0003498B">
          <w:fldChar w:fldCharType="begin"/>
        </w:r>
        <w:r w:rsidR="00FD19CC" w:rsidDel="0003498B">
          <w:delInstrText xml:space="preserve"> HYPERLINK "mailto:risks.chemicals@unep.org" </w:delInstrText>
        </w:r>
        <w:r w:rsidR="00FD19CC" w:rsidDel="0003498B">
          <w:fldChar w:fldCharType="separate"/>
        </w:r>
        <w:r w:rsidR="002925A8" w:rsidRPr="00E036BF" w:rsidDel="0003498B">
          <w:rPr>
            <w:rStyle w:val="Hyperlink"/>
          </w:rPr>
          <w:delText>risks.chemicals@unep.org</w:delText>
        </w:r>
        <w:r w:rsidR="00FD19CC" w:rsidDel="0003498B">
          <w:rPr>
            <w:rStyle w:val="Hyperlink"/>
          </w:rPr>
          <w:fldChar w:fldCharType="end"/>
        </w:r>
        <w:r w:rsidR="002925A8" w:rsidDel="0003498B">
          <w:delText>) if they wish to participate in the 10 February CiP Programme Steering Group meeting. Resources available for the Steering Group meeting could limit the number of participants.</w:delText>
        </w:r>
      </w:del>
    </w:p>
  </w:footnote>
  <w:footnote w:id="5">
    <w:p w14:paraId="668E6663" w14:textId="77777777" w:rsidR="0003498B" w:rsidDel="00716388" w:rsidRDefault="0003498B" w:rsidP="0003498B">
      <w:pPr>
        <w:pStyle w:val="FootnoteText"/>
        <w:rPr>
          <w:ins w:id="254" w:author="HALPAAP" w:date="2017-01-09T13:47:00Z"/>
          <w:del w:id="255" w:author="MUNN" w:date="2017-01-09T16:11:00Z"/>
        </w:rPr>
      </w:pPr>
      <w:ins w:id="256" w:author="HALPAAP" w:date="2017-01-09T13:47:00Z">
        <w:del w:id="257" w:author="MUNN" w:date="2017-01-09T16:11:00Z">
          <w:r w:rsidDel="00716388">
            <w:rPr>
              <w:rStyle w:val="FootnoteReference"/>
            </w:rPr>
            <w:footnoteRef/>
          </w:r>
          <w:r w:rsidDel="00716388">
            <w:delText xml:space="preserve"> Participants in the SAICM meeting on the intersessional process are invited to notify UN Environment (at </w:delText>
          </w:r>
          <w:r w:rsidDel="00716388">
            <w:fldChar w:fldCharType="begin"/>
          </w:r>
          <w:r w:rsidDel="00716388">
            <w:delInstrText xml:space="preserve"> HYPERLINK "mailto:risks.chemicals@unep.org" </w:delInstrText>
          </w:r>
          <w:r w:rsidDel="00716388">
            <w:fldChar w:fldCharType="separate"/>
          </w:r>
          <w:r w:rsidRPr="00E036BF" w:rsidDel="00716388">
            <w:rPr>
              <w:rStyle w:val="Hyperlink"/>
            </w:rPr>
            <w:delText>risks.chemicals@unep.org</w:delText>
          </w:r>
          <w:r w:rsidDel="00716388">
            <w:rPr>
              <w:rStyle w:val="Hyperlink"/>
            </w:rPr>
            <w:fldChar w:fldCharType="end"/>
          </w:r>
          <w:r w:rsidDel="00716388">
            <w:delText>) if they wish to participate in the 10 February CiP Programme Steering Group meeting. Resources available for the Steering Group meeting could limit the number of participants.</w:delText>
          </w:r>
        </w:del>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D8838" w14:textId="77777777" w:rsidR="006919FC" w:rsidRDefault="006919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E6818" w14:textId="77739F59" w:rsidR="00B70C88" w:rsidRDefault="006919FC" w:rsidP="004D1FDE">
    <w:pPr>
      <w:pStyle w:val="Header"/>
      <w:jc w:val="right"/>
      <w:rPr>
        <w:lang w:val="fr-CH"/>
      </w:rPr>
    </w:pPr>
    <w:customXmlInsRangeStart w:id="336" w:author="MUNN" w:date="2017-01-09T16:35:00Z"/>
    <w:sdt>
      <w:sdtPr>
        <w:rPr>
          <w:lang w:val="fr-CH"/>
        </w:rPr>
        <w:id w:val="1129129403"/>
        <w:docPartObj>
          <w:docPartGallery w:val="Watermarks"/>
          <w:docPartUnique/>
        </w:docPartObj>
      </w:sdtPr>
      <w:sdtContent>
        <w:customXmlInsRangeEnd w:id="336"/>
        <w:ins w:id="337" w:author="MUNN" w:date="2017-01-09T16:35:00Z">
          <w:r w:rsidRPr="006919FC">
            <w:rPr>
              <w:noProof/>
              <w:lang w:val="fr-CH" w:eastAsia="en-US"/>
            </w:rPr>
            <w:pict w14:anchorId="100A64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338" w:author="MUNN" w:date="2017-01-09T16:35:00Z"/>
      </w:sdtContent>
    </w:sdt>
    <w:customXmlInsRangeEnd w:id="338"/>
    <w:r w:rsidR="00DA21A6">
      <w:rPr>
        <w:lang w:val="fr-CH"/>
      </w:rPr>
      <w:t>UNEP/CiP/2017</w:t>
    </w:r>
    <w:r w:rsidR="00B70C88">
      <w:rPr>
        <w:lang w:val="fr-CH"/>
      </w:rPr>
      <w:t>/</w:t>
    </w:r>
    <w:r w:rsidR="00DA21A6">
      <w:rPr>
        <w:lang w:val="fr-CH"/>
      </w:rPr>
      <w:t>1</w:t>
    </w:r>
  </w:p>
  <w:p w14:paraId="64FC1338" w14:textId="77777777" w:rsidR="00B70C88" w:rsidRPr="00F371C8" w:rsidRDefault="00B70C88" w:rsidP="00B70C88">
    <w:pPr>
      <w:pStyle w:val="Header"/>
      <w:rPr>
        <w:lang w:val="fr-CH"/>
      </w:rPr>
    </w:pPr>
  </w:p>
  <w:p w14:paraId="357A3585" w14:textId="77777777" w:rsidR="00B70C88" w:rsidRDefault="00B70C8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9E211" w14:textId="77777777" w:rsidR="006919FC" w:rsidRDefault="006919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21B4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B35165F"/>
    <w:multiLevelType w:val="hybridMultilevel"/>
    <w:tmpl w:val="FBE4EA28"/>
    <w:lvl w:ilvl="0" w:tplc="08090019">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5F91C5C"/>
    <w:multiLevelType w:val="hybridMultilevel"/>
    <w:tmpl w:val="5A5A89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068731F"/>
    <w:multiLevelType w:val="hybridMultilevel"/>
    <w:tmpl w:val="1D8CD0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50D415D6"/>
    <w:multiLevelType w:val="hybridMultilevel"/>
    <w:tmpl w:val="45FE7D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4561E03"/>
    <w:multiLevelType w:val="hybridMultilevel"/>
    <w:tmpl w:val="10DE9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78408D3"/>
    <w:multiLevelType w:val="hybridMultilevel"/>
    <w:tmpl w:val="89D66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5730769"/>
    <w:multiLevelType w:val="hybridMultilevel"/>
    <w:tmpl w:val="E4BCB5D6"/>
    <w:lvl w:ilvl="0" w:tplc="08090019">
      <w:start w:val="1"/>
      <w:numFmt w:val="lowerLetter"/>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8" w15:restartNumberingAfterBreak="0">
    <w:nsid w:val="76334123"/>
    <w:multiLevelType w:val="hybridMultilevel"/>
    <w:tmpl w:val="37062D4C"/>
    <w:lvl w:ilvl="0" w:tplc="0809000F">
      <w:start w:val="1"/>
      <w:numFmt w:val="decimal"/>
      <w:lvlText w:val="%1."/>
      <w:lvlJc w:val="left"/>
      <w:pPr>
        <w:ind w:left="360" w:hanging="360"/>
      </w:pPr>
    </w:lvl>
    <w:lvl w:ilvl="1" w:tplc="08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77A6639E"/>
    <w:multiLevelType w:val="hybridMultilevel"/>
    <w:tmpl w:val="F2E49948"/>
    <w:lvl w:ilvl="0" w:tplc="0809000F">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7EFB251B"/>
    <w:multiLevelType w:val="hybridMultilevel"/>
    <w:tmpl w:val="64020198"/>
    <w:lvl w:ilvl="0" w:tplc="2B0AA334">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4"/>
  </w:num>
  <w:num w:numId="5">
    <w:abstractNumId w:val="1"/>
  </w:num>
  <w:num w:numId="6">
    <w:abstractNumId w:val="0"/>
  </w:num>
  <w:num w:numId="7">
    <w:abstractNumId w:val="7"/>
  </w:num>
  <w:num w:numId="8">
    <w:abstractNumId w:val="3"/>
  </w:num>
  <w:num w:numId="9">
    <w:abstractNumId w:val="8"/>
  </w:num>
  <w:num w:numId="10">
    <w:abstractNumId w:val="10"/>
  </w:num>
  <w:num w:numId="11">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LPAAP">
    <w15:presenceInfo w15:providerId="AD" w15:userId="S-1-5-21-1645522239-1177238915-839522115-38325"/>
  </w15:person>
  <w15:person w15:author="MUNN">
    <w15:presenceInfo w15:providerId="AD" w15:userId="S-1-5-21-1645522239-1177238915-839522115-142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visionView w:markup="0"/>
  <w:trackRevisions/>
  <w:defaultTabStop w:val="720"/>
  <w:hyphenationZone w:val="425"/>
  <w:drawingGridHorizontalSpacing w:val="110"/>
  <w:displayHorizontalDrawingGridEvery w:val="2"/>
  <w:displayVerticalDrawingGridEvery w:val="2"/>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E89"/>
    <w:rsid w:val="00002CC1"/>
    <w:rsid w:val="00003399"/>
    <w:rsid w:val="00007AB5"/>
    <w:rsid w:val="000103C3"/>
    <w:rsid w:val="000343D8"/>
    <w:rsid w:val="0003498B"/>
    <w:rsid w:val="00052936"/>
    <w:rsid w:val="0006424E"/>
    <w:rsid w:val="00067714"/>
    <w:rsid w:val="00077FD0"/>
    <w:rsid w:val="000845F8"/>
    <w:rsid w:val="000A43F7"/>
    <w:rsid w:val="000A654B"/>
    <w:rsid w:val="000B5A8E"/>
    <w:rsid w:val="000D762B"/>
    <w:rsid w:val="000E2DB6"/>
    <w:rsid w:val="000F1F2D"/>
    <w:rsid w:val="00102CA4"/>
    <w:rsid w:val="00102D5D"/>
    <w:rsid w:val="00122AF1"/>
    <w:rsid w:val="001449B1"/>
    <w:rsid w:val="001640C0"/>
    <w:rsid w:val="001712C6"/>
    <w:rsid w:val="001A0FD5"/>
    <w:rsid w:val="001B1F24"/>
    <w:rsid w:val="001B7666"/>
    <w:rsid w:val="001D03CA"/>
    <w:rsid w:val="001F0866"/>
    <w:rsid w:val="001F6562"/>
    <w:rsid w:val="00206B86"/>
    <w:rsid w:val="00235BCD"/>
    <w:rsid w:val="0024339C"/>
    <w:rsid w:val="002525FE"/>
    <w:rsid w:val="002607FE"/>
    <w:rsid w:val="00260AE3"/>
    <w:rsid w:val="00265C4A"/>
    <w:rsid w:val="0027240E"/>
    <w:rsid w:val="00290E78"/>
    <w:rsid w:val="002925A8"/>
    <w:rsid w:val="002A151A"/>
    <w:rsid w:val="002C52B2"/>
    <w:rsid w:val="002C6F02"/>
    <w:rsid w:val="002D1D14"/>
    <w:rsid w:val="002E2F1C"/>
    <w:rsid w:val="002E7274"/>
    <w:rsid w:val="002F4632"/>
    <w:rsid w:val="00303AD1"/>
    <w:rsid w:val="00315E89"/>
    <w:rsid w:val="00322CD7"/>
    <w:rsid w:val="00341B6B"/>
    <w:rsid w:val="00362723"/>
    <w:rsid w:val="00367A92"/>
    <w:rsid w:val="00390FD2"/>
    <w:rsid w:val="00404600"/>
    <w:rsid w:val="00410491"/>
    <w:rsid w:val="00420E77"/>
    <w:rsid w:val="004227CC"/>
    <w:rsid w:val="0043355D"/>
    <w:rsid w:val="00444138"/>
    <w:rsid w:val="00460CAD"/>
    <w:rsid w:val="004851E6"/>
    <w:rsid w:val="004A68F2"/>
    <w:rsid w:val="004B6BCC"/>
    <w:rsid w:val="004C45C3"/>
    <w:rsid w:val="004D1FDE"/>
    <w:rsid w:val="005023B6"/>
    <w:rsid w:val="00504873"/>
    <w:rsid w:val="00542973"/>
    <w:rsid w:val="00552951"/>
    <w:rsid w:val="00564C82"/>
    <w:rsid w:val="005A04D2"/>
    <w:rsid w:val="005A0DCC"/>
    <w:rsid w:val="005B2701"/>
    <w:rsid w:val="005C2E9A"/>
    <w:rsid w:val="005C4B7F"/>
    <w:rsid w:val="005E0CBC"/>
    <w:rsid w:val="005E4DDB"/>
    <w:rsid w:val="0063224D"/>
    <w:rsid w:val="0063651F"/>
    <w:rsid w:val="00641EF1"/>
    <w:rsid w:val="00672D18"/>
    <w:rsid w:val="006919FC"/>
    <w:rsid w:val="00692445"/>
    <w:rsid w:val="006A1500"/>
    <w:rsid w:val="006A5DD4"/>
    <w:rsid w:val="006B0AD1"/>
    <w:rsid w:val="006B0CD3"/>
    <w:rsid w:val="006D096B"/>
    <w:rsid w:val="006D62C5"/>
    <w:rsid w:val="006F478E"/>
    <w:rsid w:val="00702ADA"/>
    <w:rsid w:val="00707DF2"/>
    <w:rsid w:val="00716388"/>
    <w:rsid w:val="00740101"/>
    <w:rsid w:val="00774A38"/>
    <w:rsid w:val="0077546F"/>
    <w:rsid w:val="007762BD"/>
    <w:rsid w:val="00793C45"/>
    <w:rsid w:val="00797EB6"/>
    <w:rsid w:val="007A3924"/>
    <w:rsid w:val="007A7864"/>
    <w:rsid w:val="007B305C"/>
    <w:rsid w:val="007C4284"/>
    <w:rsid w:val="007C4958"/>
    <w:rsid w:val="007D0EB3"/>
    <w:rsid w:val="007E0D27"/>
    <w:rsid w:val="007F0914"/>
    <w:rsid w:val="007F5125"/>
    <w:rsid w:val="008036E6"/>
    <w:rsid w:val="00807F52"/>
    <w:rsid w:val="00811520"/>
    <w:rsid w:val="008576B8"/>
    <w:rsid w:val="008615C2"/>
    <w:rsid w:val="008722B4"/>
    <w:rsid w:val="008F4757"/>
    <w:rsid w:val="009406F2"/>
    <w:rsid w:val="0096756C"/>
    <w:rsid w:val="0097535E"/>
    <w:rsid w:val="009870C0"/>
    <w:rsid w:val="00987E90"/>
    <w:rsid w:val="00995E34"/>
    <w:rsid w:val="009A382A"/>
    <w:rsid w:val="009B6194"/>
    <w:rsid w:val="009C0C46"/>
    <w:rsid w:val="009C34AA"/>
    <w:rsid w:val="009F4A0D"/>
    <w:rsid w:val="009F4C70"/>
    <w:rsid w:val="009F5FAE"/>
    <w:rsid w:val="009F6067"/>
    <w:rsid w:val="00A077E4"/>
    <w:rsid w:val="00A1750D"/>
    <w:rsid w:val="00A21313"/>
    <w:rsid w:val="00A36869"/>
    <w:rsid w:val="00A503AC"/>
    <w:rsid w:val="00A514E0"/>
    <w:rsid w:val="00A60EBC"/>
    <w:rsid w:val="00A76778"/>
    <w:rsid w:val="00A878BA"/>
    <w:rsid w:val="00AB36EB"/>
    <w:rsid w:val="00AB6A94"/>
    <w:rsid w:val="00AC471E"/>
    <w:rsid w:val="00AD177F"/>
    <w:rsid w:val="00AD28C6"/>
    <w:rsid w:val="00AE712F"/>
    <w:rsid w:val="00B05CF3"/>
    <w:rsid w:val="00B32B25"/>
    <w:rsid w:val="00B41AA1"/>
    <w:rsid w:val="00B62C12"/>
    <w:rsid w:val="00B6789E"/>
    <w:rsid w:val="00B706CB"/>
    <w:rsid w:val="00B70C88"/>
    <w:rsid w:val="00B94AAF"/>
    <w:rsid w:val="00BA30EE"/>
    <w:rsid w:val="00BA40FB"/>
    <w:rsid w:val="00BB0A73"/>
    <w:rsid w:val="00BB217A"/>
    <w:rsid w:val="00BC3FF0"/>
    <w:rsid w:val="00BC66A6"/>
    <w:rsid w:val="00BD4F77"/>
    <w:rsid w:val="00BE767B"/>
    <w:rsid w:val="00C04516"/>
    <w:rsid w:val="00C0474F"/>
    <w:rsid w:val="00C34FC0"/>
    <w:rsid w:val="00C44562"/>
    <w:rsid w:val="00C52B7A"/>
    <w:rsid w:val="00C559A4"/>
    <w:rsid w:val="00C617C2"/>
    <w:rsid w:val="00C634F4"/>
    <w:rsid w:val="00C75F5F"/>
    <w:rsid w:val="00CD5124"/>
    <w:rsid w:val="00CF3A24"/>
    <w:rsid w:val="00CF68C8"/>
    <w:rsid w:val="00D07A04"/>
    <w:rsid w:val="00D134C9"/>
    <w:rsid w:val="00D14BA0"/>
    <w:rsid w:val="00D1761C"/>
    <w:rsid w:val="00D230C3"/>
    <w:rsid w:val="00D45A8C"/>
    <w:rsid w:val="00D705E2"/>
    <w:rsid w:val="00D90105"/>
    <w:rsid w:val="00D92BA2"/>
    <w:rsid w:val="00DA21A6"/>
    <w:rsid w:val="00DC3895"/>
    <w:rsid w:val="00DF0CBB"/>
    <w:rsid w:val="00E16D44"/>
    <w:rsid w:val="00E27C45"/>
    <w:rsid w:val="00E3678C"/>
    <w:rsid w:val="00E400A5"/>
    <w:rsid w:val="00E46938"/>
    <w:rsid w:val="00E636C3"/>
    <w:rsid w:val="00E855B8"/>
    <w:rsid w:val="00EB7AA5"/>
    <w:rsid w:val="00ED1C83"/>
    <w:rsid w:val="00EE13CC"/>
    <w:rsid w:val="00EE655A"/>
    <w:rsid w:val="00EF2021"/>
    <w:rsid w:val="00EF4BC1"/>
    <w:rsid w:val="00F044C2"/>
    <w:rsid w:val="00F3349F"/>
    <w:rsid w:val="00F61556"/>
    <w:rsid w:val="00F7689A"/>
    <w:rsid w:val="00F93786"/>
    <w:rsid w:val="00FD19CC"/>
    <w:rsid w:val="00FD4A53"/>
    <w:rsid w:val="00FE0BA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14103670"/>
  <w15:docId w15:val="{9BA57B3D-7E4C-4A51-83E9-7A915930D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15E89"/>
    <w:pPr>
      <w:spacing w:after="0" w:line="240" w:lineRule="auto"/>
    </w:pPr>
  </w:style>
  <w:style w:type="paragraph" w:styleId="ListParagraph">
    <w:name w:val="List Paragraph"/>
    <w:basedOn w:val="Normal"/>
    <w:uiPriority w:val="34"/>
    <w:qFormat/>
    <w:rsid w:val="00A36869"/>
    <w:pPr>
      <w:ind w:left="720"/>
      <w:contextualSpacing/>
    </w:pPr>
  </w:style>
  <w:style w:type="paragraph" w:styleId="Header">
    <w:name w:val="header"/>
    <w:basedOn w:val="Normal"/>
    <w:link w:val="HeaderChar"/>
    <w:uiPriority w:val="99"/>
    <w:unhideWhenUsed/>
    <w:rsid w:val="00322C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2CD7"/>
  </w:style>
  <w:style w:type="paragraph" w:styleId="Footer">
    <w:name w:val="footer"/>
    <w:basedOn w:val="Normal"/>
    <w:link w:val="FooterChar"/>
    <w:uiPriority w:val="99"/>
    <w:unhideWhenUsed/>
    <w:rsid w:val="00322C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2CD7"/>
  </w:style>
  <w:style w:type="paragraph" w:styleId="BalloonText">
    <w:name w:val="Balloon Text"/>
    <w:basedOn w:val="Normal"/>
    <w:link w:val="BalloonTextChar"/>
    <w:uiPriority w:val="99"/>
    <w:semiHidden/>
    <w:unhideWhenUsed/>
    <w:rsid w:val="00B62C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2C12"/>
    <w:rPr>
      <w:rFonts w:ascii="Tahoma" w:hAnsi="Tahoma" w:cs="Tahoma"/>
      <w:sz w:val="16"/>
      <w:szCs w:val="16"/>
    </w:rPr>
  </w:style>
  <w:style w:type="character" w:styleId="CommentReference">
    <w:name w:val="annotation reference"/>
    <w:basedOn w:val="DefaultParagraphFont"/>
    <w:uiPriority w:val="99"/>
    <w:semiHidden/>
    <w:unhideWhenUsed/>
    <w:rsid w:val="00FE0BA5"/>
    <w:rPr>
      <w:sz w:val="16"/>
      <w:szCs w:val="16"/>
    </w:rPr>
  </w:style>
  <w:style w:type="paragraph" w:styleId="CommentText">
    <w:name w:val="annotation text"/>
    <w:basedOn w:val="Normal"/>
    <w:link w:val="CommentTextChar"/>
    <w:uiPriority w:val="99"/>
    <w:semiHidden/>
    <w:unhideWhenUsed/>
    <w:rsid w:val="00FE0BA5"/>
    <w:pPr>
      <w:spacing w:line="240" w:lineRule="auto"/>
    </w:pPr>
    <w:rPr>
      <w:sz w:val="20"/>
      <w:szCs w:val="20"/>
    </w:rPr>
  </w:style>
  <w:style w:type="character" w:customStyle="1" w:styleId="CommentTextChar">
    <w:name w:val="Comment Text Char"/>
    <w:basedOn w:val="DefaultParagraphFont"/>
    <w:link w:val="CommentText"/>
    <w:uiPriority w:val="99"/>
    <w:semiHidden/>
    <w:rsid w:val="00FE0BA5"/>
    <w:rPr>
      <w:sz w:val="20"/>
      <w:szCs w:val="20"/>
    </w:rPr>
  </w:style>
  <w:style w:type="paragraph" w:styleId="CommentSubject">
    <w:name w:val="annotation subject"/>
    <w:basedOn w:val="CommentText"/>
    <w:next w:val="CommentText"/>
    <w:link w:val="CommentSubjectChar"/>
    <w:uiPriority w:val="99"/>
    <w:semiHidden/>
    <w:unhideWhenUsed/>
    <w:rsid w:val="00FE0BA5"/>
    <w:rPr>
      <w:b/>
      <w:bCs/>
    </w:rPr>
  </w:style>
  <w:style w:type="character" w:customStyle="1" w:styleId="CommentSubjectChar">
    <w:name w:val="Comment Subject Char"/>
    <w:basedOn w:val="CommentTextChar"/>
    <w:link w:val="CommentSubject"/>
    <w:uiPriority w:val="99"/>
    <w:semiHidden/>
    <w:rsid w:val="00FE0BA5"/>
    <w:rPr>
      <w:b/>
      <w:bCs/>
      <w:sz w:val="20"/>
      <w:szCs w:val="20"/>
    </w:rPr>
  </w:style>
  <w:style w:type="paragraph" w:styleId="FootnoteText">
    <w:name w:val="footnote text"/>
    <w:basedOn w:val="Normal"/>
    <w:link w:val="FootnoteTextChar"/>
    <w:semiHidden/>
    <w:unhideWhenUsed/>
    <w:rsid w:val="00F93786"/>
    <w:pPr>
      <w:spacing w:after="0" w:line="240" w:lineRule="auto"/>
    </w:pPr>
    <w:rPr>
      <w:sz w:val="20"/>
      <w:szCs w:val="20"/>
    </w:rPr>
  </w:style>
  <w:style w:type="character" w:customStyle="1" w:styleId="FootnoteTextChar">
    <w:name w:val="Footnote Text Char"/>
    <w:basedOn w:val="DefaultParagraphFont"/>
    <w:link w:val="FootnoteText"/>
    <w:semiHidden/>
    <w:rsid w:val="00F93786"/>
    <w:rPr>
      <w:sz w:val="20"/>
      <w:szCs w:val="20"/>
    </w:rPr>
  </w:style>
  <w:style w:type="character" w:styleId="FootnoteReference">
    <w:name w:val="footnote reference"/>
    <w:basedOn w:val="DefaultParagraphFont"/>
    <w:semiHidden/>
    <w:unhideWhenUsed/>
    <w:rsid w:val="00F93786"/>
    <w:rPr>
      <w:vertAlign w:val="superscript"/>
    </w:rPr>
  </w:style>
  <w:style w:type="character" w:styleId="Hyperlink">
    <w:name w:val="Hyperlink"/>
    <w:basedOn w:val="DefaultParagraphFont"/>
    <w:uiPriority w:val="99"/>
    <w:unhideWhenUsed/>
    <w:rsid w:val="00F93786"/>
    <w:rPr>
      <w:color w:val="0000FF" w:themeColor="hyperlink"/>
      <w:u w:val="single"/>
    </w:rPr>
  </w:style>
  <w:style w:type="paragraph" w:styleId="Revision">
    <w:name w:val="Revision"/>
    <w:hidden/>
    <w:uiPriority w:val="99"/>
    <w:semiHidden/>
    <w:rsid w:val="000349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unep.org/chemicalsandwaste/UNEPsWork/ChemicalsinProductsproject/tabid/56141/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0E171-495D-4F93-83AB-A3C982A6C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Pages>
  <Words>1335</Words>
  <Characters>7613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8931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QUIBLIER</dc:creator>
  <cp:lastModifiedBy>MUNN</cp:lastModifiedBy>
  <cp:revision>4</cp:revision>
  <cp:lastPrinted>2017-01-09T13:24:00Z</cp:lastPrinted>
  <dcterms:created xsi:type="dcterms:W3CDTF">2017-01-09T13:23:00Z</dcterms:created>
  <dcterms:modified xsi:type="dcterms:W3CDTF">2017-01-09T15:36:00Z</dcterms:modified>
</cp:coreProperties>
</file>