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856102" w14:textId="314271A9" w:rsidR="00A33FE0" w:rsidRPr="00FE3539" w:rsidRDefault="00F11599" w:rsidP="00A33FE0">
      <w:pPr>
        <w:pBdr>
          <w:bottom w:val="single" w:sz="12" w:space="1" w:color="auto"/>
        </w:pBdr>
        <w:tabs>
          <w:tab w:val="clear" w:pos="1247"/>
          <w:tab w:val="clear" w:pos="1814"/>
          <w:tab w:val="clear" w:pos="2381"/>
          <w:tab w:val="clear" w:pos="2948"/>
          <w:tab w:val="clear" w:pos="3515"/>
        </w:tabs>
        <w:spacing w:after="200" w:line="276" w:lineRule="auto"/>
        <w:jc w:val="right"/>
        <w:rPr>
          <w:rFonts w:eastAsiaTheme="minorHAnsi"/>
          <w:bCs/>
          <w:i/>
          <w:iCs/>
          <w:sz w:val="22"/>
          <w:szCs w:val="22"/>
        </w:rPr>
      </w:pPr>
      <w:r>
        <w:rPr>
          <w:rFonts w:eastAsiaTheme="minorHAnsi"/>
          <w:bCs/>
          <w:i/>
          <w:iCs/>
          <w:sz w:val="22"/>
          <w:szCs w:val="22"/>
        </w:rPr>
        <w:t>18 June</w:t>
      </w:r>
      <w:r w:rsidR="00A33FE0" w:rsidRPr="00FE3539">
        <w:rPr>
          <w:rFonts w:eastAsiaTheme="minorHAnsi"/>
          <w:bCs/>
          <w:i/>
          <w:iCs/>
          <w:sz w:val="22"/>
          <w:szCs w:val="22"/>
        </w:rPr>
        <w:t xml:space="preserve"> 2020</w:t>
      </w:r>
    </w:p>
    <w:p w14:paraId="1EF7D4C5" w14:textId="28FA57B6" w:rsidR="00F17F40" w:rsidRPr="009726DB" w:rsidRDefault="00F17F40" w:rsidP="00A33FE0">
      <w:pPr>
        <w:pBdr>
          <w:bottom w:val="single" w:sz="12" w:space="1" w:color="auto"/>
        </w:pBdr>
        <w:tabs>
          <w:tab w:val="clear" w:pos="1247"/>
          <w:tab w:val="clear" w:pos="1814"/>
          <w:tab w:val="clear" w:pos="2381"/>
          <w:tab w:val="clear" w:pos="2948"/>
          <w:tab w:val="clear" w:pos="3515"/>
        </w:tabs>
        <w:spacing w:after="200" w:line="276" w:lineRule="auto"/>
        <w:rPr>
          <w:rFonts w:eastAsiaTheme="minorHAnsi"/>
          <w:b/>
          <w:i/>
          <w:iCs/>
          <w:sz w:val="22"/>
          <w:szCs w:val="22"/>
        </w:rPr>
      </w:pPr>
      <w:r w:rsidRPr="009726DB">
        <w:rPr>
          <w:rFonts w:eastAsiaTheme="minorHAnsi"/>
          <w:b/>
          <w:i/>
          <w:iCs/>
          <w:sz w:val="22"/>
          <w:szCs w:val="22"/>
        </w:rPr>
        <w:t xml:space="preserve">ANNEX </w:t>
      </w:r>
      <w:r w:rsidR="00BD3686">
        <w:rPr>
          <w:rFonts w:eastAsiaTheme="minorHAnsi"/>
          <w:b/>
          <w:i/>
          <w:iCs/>
          <w:sz w:val="22"/>
          <w:szCs w:val="22"/>
        </w:rPr>
        <w:t xml:space="preserve">I </w:t>
      </w:r>
      <w:r w:rsidRPr="009726DB">
        <w:rPr>
          <w:rFonts w:eastAsiaTheme="minorHAnsi"/>
          <w:b/>
          <w:i/>
          <w:iCs/>
          <w:sz w:val="22"/>
          <w:szCs w:val="22"/>
        </w:rPr>
        <w:t xml:space="preserve">to the </w:t>
      </w:r>
      <w:r w:rsidR="009726DB" w:rsidRPr="009726DB">
        <w:rPr>
          <w:rFonts w:eastAsiaTheme="minorHAnsi"/>
          <w:b/>
          <w:i/>
          <w:iCs/>
          <w:sz w:val="22"/>
          <w:szCs w:val="22"/>
        </w:rPr>
        <w:t xml:space="preserve">document </w:t>
      </w:r>
      <w:bookmarkStart w:id="0" w:name="_Hlk43386916"/>
      <w:r w:rsidR="000D2310">
        <w:rPr>
          <w:rFonts w:eastAsiaTheme="minorHAnsi"/>
          <w:b/>
          <w:i/>
          <w:iCs/>
          <w:sz w:val="22"/>
          <w:szCs w:val="22"/>
        </w:rPr>
        <w:t>“</w:t>
      </w:r>
      <w:r w:rsidR="00A33FE0" w:rsidRPr="009726DB">
        <w:rPr>
          <w:rFonts w:eastAsiaTheme="minorHAnsi"/>
          <w:b/>
          <w:i/>
          <w:iCs/>
          <w:sz w:val="22"/>
          <w:szCs w:val="22"/>
        </w:rPr>
        <w:t>Converging elements of consensus - Process for review by the Committee of Permanent</w:t>
      </w:r>
      <w:r w:rsidR="00D615CF" w:rsidRPr="009726DB">
        <w:rPr>
          <w:rFonts w:eastAsiaTheme="minorHAnsi"/>
          <w:b/>
          <w:i/>
          <w:iCs/>
          <w:sz w:val="22"/>
          <w:szCs w:val="22"/>
        </w:rPr>
        <w:t xml:space="preserve"> Representatives</w:t>
      </w:r>
      <w:r w:rsidR="00A33FE0" w:rsidRPr="009726DB">
        <w:rPr>
          <w:rFonts w:eastAsiaTheme="minorHAnsi"/>
          <w:b/>
          <w:i/>
          <w:iCs/>
          <w:sz w:val="22"/>
          <w:szCs w:val="22"/>
        </w:rPr>
        <w:t xml:space="preserve"> </w:t>
      </w:r>
      <w:r w:rsidR="00D615CF" w:rsidRPr="009726DB">
        <w:rPr>
          <w:rFonts w:eastAsiaTheme="minorHAnsi"/>
          <w:bCs/>
          <w:i/>
          <w:iCs/>
          <w:sz w:val="22"/>
          <w:szCs w:val="22"/>
        </w:rPr>
        <w:t xml:space="preserve">(Version </w:t>
      </w:r>
      <w:r w:rsidR="00270C23">
        <w:rPr>
          <w:rFonts w:eastAsiaTheme="minorHAnsi"/>
          <w:bCs/>
          <w:i/>
          <w:iCs/>
          <w:sz w:val="22"/>
          <w:szCs w:val="22"/>
        </w:rPr>
        <w:t>IV, dated 1</w:t>
      </w:r>
      <w:r w:rsidR="00E00B79">
        <w:rPr>
          <w:rFonts w:eastAsiaTheme="minorHAnsi"/>
          <w:bCs/>
          <w:i/>
          <w:iCs/>
          <w:sz w:val="22"/>
          <w:szCs w:val="22"/>
        </w:rPr>
        <w:t>8</w:t>
      </w:r>
      <w:r w:rsidR="00270C23">
        <w:rPr>
          <w:rFonts w:eastAsiaTheme="minorHAnsi"/>
          <w:bCs/>
          <w:i/>
          <w:iCs/>
          <w:sz w:val="22"/>
          <w:szCs w:val="22"/>
        </w:rPr>
        <w:t xml:space="preserve"> June 2020</w:t>
      </w:r>
      <w:r w:rsidR="00D615CF" w:rsidRPr="009726DB">
        <w:rPr>
          <w:rFonts w:eastAsiaTheme="minorHAnsi"/>
          <w:bCs/>
          <w:i/>
          <w:iCs/>
          <w:sz w:val="22"/>
          <w:szCs w:val="22"/>
        </w:rPr>
        <w:t>)</w:t>
      </w:r>
      <w:r w:rsidR="009726DB" w:rsidRPr="009726DB">
        <w:rPr>
          <w:rFonts w:eastAsiaTheme="minorHAnsi"/>
          <w:bCs/>
          <w:i/>
          <w:iCs/>
          <w:sz w:val="22"/>
          <w:szCs w:val="22"/>
        </w:rPr>
        <w:t>”</w:t>
      </w:r>
      <w:bookmarkEnd w:id="0"/>
      <w:r w:rsidR="00D615CF" w:rsidRPr="009726DB">
        <w:rPr>
          <w:rFonts w:eastAsiaTheme="minorHAnsi"/>
          <w:b/>
          <w:i/>
          <w:iCs/>
          <w:sz w:val="22"/>
          <w:szCs w:val="22"/>
        </w:rPr>
        <w:t xml:space="preserve"> </w:t>
      </w:r>
    </w:p>
    <w:p w14:paraId="083A643E" w14:textId="1A3DEC16" w:rsidR="00F17F40" w:rsidRPr="00E00B79" w:rsidRDefault="00A33FE0" w:rsidP="00F17F40">
      <w:pPr>
        <w:pBdr>
          <w:bottom w:val="single" w:sz="12" w:space="1" w:color="auto"/>
        </w:pBdr>
        <w:tabs>
          <w:tab w:val="clear" w:pos="1247"/>
          <w:tab w:val="clear" w:pos="1814"/>
          <w:tab w:val="clear" w:pos="2381"/>
          <w:tab w:val="clear" w:pos="2948"/>
          <w:tab w:val="clear" w:pos="3515"/>
        </w:tabs>
        <w:spacing w:after="200" w:line="276" w:lineRule="auto"/>
        <w:rPr>
          <w:rFonts w:eastAsiaTheme="minorHAnsi"/>
          <w:b/>
          <w:color w:val="0070C0"/>
          <w:sz w:val="28"/>
          <w:szCs w:val="28"/>
          <w:u w:val="single"/>
        </w:rPr>
      </w:pPr>
      <w:r w:rsidRPr="00E00B79">
        <w:rPr>
          <w:rFonts w:eastAsiaTheme="minorHAnsi"/>
          <w:b/>
          <w:color w:val="0070C0"/>
          <w:sz w:val="28"/>
          <w:szCs w:val="28"/>
          <w:u w:val="single"/>
        </w:rPr>
        <w:t>D</w:t>
      </w:r>
      <w:r w:rsidR="00F17F40" w:rsidRPr="00E00B79">
        <w:rPr>
          <w:rFonts w:eastAsiaTheme="minorHAnsi"/>
          <w:b/>
          <w:color w:val="0070C0"/>
          <w:sz w:val="28"/>
          <w:szCs w:val="28"/>
          <w:u w:val="single"/>
        </w:rPr>
        <w:t xml:space="preserve">raft terms of reference of the Bureaus of the United Nations Environment Assembly and of the Committee of Permanent Representatives </w:t>
      </w:r>
    </w:p>
    <w:p w14:paraId="0762EB89" w14:textId="13107F1F" w:rsidR="00E00B79" w:rsidRDefault="00F17F40" w:rsidP="00F17F40">
      <w:pPr>
        <w:pBdr>
          <w:bottom w:val="single" w:sz="12" w:space="1" w:color="auto"/>
        </w:pBdr>
        <w:tabs>
          <w:tab w:val="clear" w:pos="1247"/>
          <w:tab w:val="clear" w:pos="1814"/>
          <w:tab w:val="clear" w:pos="2381"/>
          <w:tab w:val="clear" w:pos="2948"/>
          <w:tab w:val="clear" w:pos="3515"/>
        </w:tabs>
        <w:spacing w:after="200" w:line="276" w:lineRule="auto"/>
        <w:rPr>
          <w:rFonts w:eastAsiaTheme="minorHAnsi"/>
          <w:bCs/>
          <w:i/>
          <w:iCs/>
          <w:sz w:val="22"/>
          <w:szCs w:val="22"/>
        </w:rPr>
      </w:pPr>
      <w:r w:rsidRPr="00FE3539">
        <w:rPr>
          <w:rFonts w:eastAsiaTheme="minorHAnsi"/>
          <w:bCs/>
          <w:i/>
          <w:iCs/>
          <w:sz w:val="22"/>
          <w:szCs w:val="22"/>
        </w:rPr>
        <w:t xml:space="preserve">These </w:t>
      </w:r>
      <w:r w:rsidR="00A32253" w:rsidRPr="00FE3539">
        <w:rPr>
          <w:rFonts w:eastAsiaTheme="minorHAnsi"/>
          <w:bCs/>
          <w:i/>
          <w:iCs/>
          <w:sz w:val="22"/>
          <w:szCs w:val="22"/>
        </w:rPr>
        <w:t xml:space="preserve">two </w:t>
      </w:r>
      <w:r w:rsidRPr="00FE3539">
        <w:rPr>
          <w:rFonts w:eastAsiaTheme="minorHAnsi"/>
          <w:bCs/>
          <w:i/>
          <w:iCs/>
          <w:sz w:val="22"/>
          <w:szCs w:val="22"/>
        </w:rPr>
        <w:t xml:space="preserve">draft terms of reference have been developed taking into account relevant decisions of the governing bodies of the United Nations Environment Assembly, its </w:t>
      </w:r>
      <w:hyperlink r:id="rId11" w:history="1">
        <w:r w:rsidRPr="00FE3539">
          <w:rPr>
            <w:rStyle w:val="Hyperlink"/>
            <w:rFonts w:eastAsiaTheme="minorHAnsi"/>
            <w:bCs/>
            <w:i/>
            <w:iCs/>
            <w:color w:val="0000FF"/>
            <w:sz w:val="22"/>
            <w:szCs w:val="22"/>
            <w:u w:val="single"/>
            <w:lang w:val="en-US"/>
          </w:rPr>
          <w:t>UNEA Rules of Procedure</w:t>
        </w:r>
      </w:hyperlink>
      <w:r w:rsidRPr="00FE3539">
        <w:rPr>
          <w:rFonts w:eastAsiaTheme="minorHAnsi"/>
          <w:bCs/>
          <w:i/>
          <w:iCs/>
          <w:sz w:val="22"/>
          <w:szCs w:val="22"/>
        </w:rPr>
        <w:t>, and standard practices.</w:t>
      </w:r>
      <w:r w:rsidR="00C82192" w:rsidRPr="00FE3539">
        <w:rPr>
          <w:rFonts w:eastAsiaTheme="minorHAnsi"/>
          <w:bCs/>
          <w:i/>
          <w:iCs/>
          <w:sz w:val="22"/>
          <w:szCs w:val="22"/>
        </w:rPr>
        <w:t xml:space="preserve"> </w:t>
      </w:r>
      <w:r w:rsidR="00E00B79">
        <w:rPr>
          <w:rFonts w:eastAsiaTheme="minorHAnsi"/>
          <w:bCs/>
          <w:i/>
          <w:iCs/>
          <w:sz w:val="22"/>
          <w:szCs w:val="22"/>
        </w:rPr>
        <w:t xml:space="preserve">Earlier </w:t>
      </w:r>
      <w:r w:rsidR="00C82192" w:rsidRPr="00FE3539">
        <w:rPr>
          <w:rFonts w:eastAsiaTheme="minorHAnsi"/>
          <w:bCs/>
          <w:i/>
          <w:iCs/>
          <w:sz w:val="22"/>
          <w:szCs w:val="22"/>
        </w:rPr>
        <w:t>version</w:t>
      </w:r>
      <w:r w:rsidR="00E00B79">
        <w:rPr>
          <w:rFonts w:eastAsiaTheme="minorHAnsi"/>
          <w:bCs/>
          <w:i/>
          <w:iCs/>
          <w:sz w:val="22"/>
          <w:szCs w:val="22"/>
        </w:rPr>
        <w:t>s</w:t>
      </w:r>
      <w:r w:rsidR="00C82192" w:rsidRPr="00FE3539">
        <w:rPr>
          <w:rFonts w:eastAsiaTheme="minorHAnsi"/>
          <w:bCs/>
          <w:i/>
          <w:iCs/>
          <w:sz w:val="22"/>
          <w:szCs w:val="22"/>
        </w:rPr>
        <w:t xml:space="preserve"> of this draft </w:t>
      </w:r>
      <w:r w:rsidR="00E00B79">
        <w:rPr>
          <w:rFonts w:eastAsiaTheme="minorHAnsi"/>
          <w:bCs/>
          <w:i/>
          <w:iCs/>
          <w:sz w:val="22"/>
          <w:szCs w:val="22"/>
        </w:rPr>
        <w:t xml:space="preserve">have been </w:t>
      </w:r>
      <w:r w:rsidR="00C82192" w:rsidRPr="00FE3539">
        <w:rPr>
          <w:rFonts w:eastAsiaTheme="minorHAnsi"/>
          <w:bCs/>
          <w:i/>
          <w:iCs/>
          <w:sz w:val="22"/>
          <w:szCs w:val="22"/>
        </w:rPr>
        <w:t>discussed at the meeting</w:t>
      </w:r>
      <w:r w:rsidR="00E00B79">
        <w:rPr>
          <w:rFonts w:eastAsiaTheme="minorHAnsi"/>
          <w:bCs/>
          <w:i/>
          <w:iCs/>
          <w:sz w:val="22"/>
          <w:szCs w:val="22"/>
        </w:rPr>
        <w:t>s</w:t>
      </w:r>
      <w:r w:rsidR="00C82192" w:rsidRPr="00FE3539">
        <w:rPr>
          <w:rFonts w:eastAsiaTheme="minorHAnsi"/>
          <w:bCs/>
          <w:i/>
          <w:iCs/>
          <w:sz w:val="22"/>
          <w:szCs w:val="22"/>
        </w:rPr>
        <w:t xml:space="preserve"> on </w:t>
      </w:r>
      <w:hyperlink r:id="rId12" w:history="1">
        <w:r w:rsidR="00C82192" w:rsidRPr="00FE3539">
          <w:rPr>
            <w:rStyle w:val="Hyperlink"/>
            <w:rFonts w:eastAsiaTheme="minorHAnsi"/>
            <w:bCs/>
            <w:i/>
            <w:iCs/>
            <w:color w:val="0000FF"/>
            <w:sz w:val="22"/>
            <w:szCs w:val="22"/>
            <w:u w:val="single"/>
            <w:lang w:val="en-US"/>
          </w:rPr>
          <w:t>16 January</w:t>
        </w:r>
      </w:hyperlink>
      <w:r w:rsidR="00E00B79">
        <w:rPr>
          <w:rFonts w:eastAsiaTheme="minorHAnsi"/>
          <w:bCs/>
          <w:i/>
          <w:iCs/>
          <w:sz w:val="22"/>
          <w:szCs w:val="22"/>
        </w:rPr>
        <w:t xml:space="preserve">, </w:t>
      </w:r>
      <w:hyperlink r:id="rId13" w:history="1">
        <w:r w:rsidR="00E00B79" w:rsidRPr="00FE3539">
          <w:rPr>
            <w:rStyle w:val="Hyperlink"/>
            <w:rFonts w:eastAsiaTheme="minorHAnsi"/>
            <w:bCs/>
            <w:i/>
            <w:iCs/>
            <w:color w:val="0000FF"/>
            <w:sz w:val="22"/>
            <w:szCs w:val="22"/>
            <w:u w:val="single"/>
            <w:lang w:val="en-US"/>
          </w:rPr>
          <w:t>27 February</w:t>
        </w:r>
      </w:hyperlink>
      <w:r w:rsidR="00C82192" w:rsidRPr="00FE3539">
        <w:rPr>
          <w:rFonts w:eastAsiaTheme="minorHAnsi"/>
          <w:bCs/>
          <w:i/>
          <w:iCs/>
          <w:sz w:val="22"/>
          <w:szCs w:val="22"/>
        </w:rPr>
        <w:t xml:space="preserve"> </w:t>
      </w:r>
      <w:r w:rsidR="00E00B79">
        <w:rPr>
          <w:rFonts w:eastAsiaTheme="minorHAnsi"/>
          <w:bCs/>
          <w:i/>
          <w:iCs/>
          <w:sz w:val="22"/>
          <w:szCs w:val="22"/>
        </w:rPr>
        <w:t xml:space="preserve">and </w:t>
      </w:r>
      <w:hyperlink r:id="rId14" w:history="1">
        <w:r w:rsidR="00E00B79" w:rsidRPr="00E00B79">
          <w:rPr>
            <w:rStyle w:val="Hyperlink"/>
            <w:rFonts w:eastAsiaTheme="minorHAnsi"/>
            <w:bCs/>
            <w:i/>
            <w:iCs/>
            <w:sz w:val="22"/>
            <w:szCs w:val="22"/>
            <w:lang w:val="en-US"/>
          </w:rPr>
          <w:t>21 May 2020</w:t>
        </w:r>
      </w:hyperlink>
      <w:r w:rsidR="00E00B79">
        <w:rPr>
          <w:rFonts w:eastAsiaTheme="minorHAnsi"/>
          <w:bCs/>
          <w:i/>
          <w:iCs/>
          <w:sz w:val="22"/>
          <w:szCs w:val="22"/>
        </w:rPr>
        <w:t xml:space="preserve">. </w:t>
      </w:r>
    </w:p>
    <w:p w14:paraId="432445C9" w14:textId="20736E80" w:rsidR="00F17F40" w:rsidRPr="00FE3539" w:rsidRDefault="00E00B79" w:rsidP="00F17F40">
      <w:pPr>
        <w:pBdr>
          <w:bottom w:val="single" w:sz="12" w:space="1" w:color="auto"/>
        </w:pBdr>
        <w:tabs>
          <w:tab w:val="clear" w:pos="1247"/>
          <w:tab w:val="clear" w:pos="1814"/>
          <w:tab w:val="clear" w:pos="2381"/>
          <w:tab w:val="clear" w:pos="2948"/>
          <w:tab w:val="clear" w:pos="3515"/>
        </w:tabs>
        <w:spacing w:after="200" w:line="276" w:lineRule="auto"/>
        <w:rPr>
          <w:rFonts w:eastAsiaTheme="minorHAnsi"/>
          <w:bCs/>
          <w:i/>
          <w:iCs/>
          <w:sz w:val="22"/>
          <w:szCs w:val="22"/>
        </w:rPr>
      </w:pPr>
      <w:r>
        <w:rPr>
          <w:rFonts w:eastAsiaTheme="minorHAnsi"/>
          <w:bCs/>
          <w:i/>
          <w:iCs/>
          <w:sz w:val="22"/>
          <w:szCs w:val="22"/>
        </w:rPr>
        <w:t xml:space="preserve"> </w:t>
      </w:r>
    </w:p>
    <w:p w14:paraId="619610C0" w14:textId="77777777" w:rsidR="00F17F40" w:rsidRPr="00FE3539" w:rsidRDefault="00F17F40" w:rsidP="00F17F40">
      <w:pPr>
        <w:pStyle w:val="ListParagraph"/>
        <w:spacing w:after="200" w:line="276" w:lineRule="auto"/>
        <w:rPr>
          <w:rFonts w:eastAsiaTheme="minorHAnsi"/>
          <w:b/>
          <w:sz w:val="22"/>
          <w:szCs w:val="22"/>
        </w:rPr>
      </w:pPr>
    </w:p>
    <w:p w14:paraId="550D82B2" w14:textId="77777777" w:rsidR="00F17F40" w:rsidRPr="00E00B79" w:rsidRDefault="00F17F40" w:rsidP="00F17F40">
      <w:pPr>
        <w:pStyle w:val="ListParagraph"/>
        <w:numPr>
          <w:ilvl w:val="0"/>
          <w:numId w:val="46"/>
        </w:numPr>
        <w:spacing w:after="200" w:line="276" w:lineRule="auto"/>
        <w:rPr>
          <w:rFonts w:eastAsiaTheme="minorHAnsi"/>
          <w:b/>
          <w:color w:val="0070C0"/>
          <w:sz w:val="22"/>
          <w:szCs w:val="22"/>
        </w:rPr>
      </w:pPr>
      <w:r w:rsidRPr="00E00B79">
        <w:rPr>
          <w:rFonts w:eastAsiaTheme="minorHAnsi"/>
          <w:b/>
          <w:color w:val="0070C0"/>
          <w:sz w:val="22"/>
          <w:szCs w:val="22"/>
        </w:rPr>
        <w:t>REVISED DRAFT TERMS OF REFERENCE OF THE BUREAU OF THE UNITED NATIONS ENVIRONMENT ASSEMBLY</w:t>
      </w:r>
      <w:r w:rsidRPr="00E00B79">
        <w:rPr>
          <w:rStyle w:val="FootnoteReference"/>
          <w:rFonts w:eastAsiaTheme="minorHAnsi"/>
          <w:b/>
          <w:color w:val="0070C0"/>
          <w:sz w:val="22"/>
          <w:szCs w:val="22"/>
          <w:vertAlign w:val="baseline"/>
        </w:rPr>
        <w:t xml:space="preserve"> </w:t>
      </w:r>
      <w:r w:rsidRPr="00E00B79">
        <w:rPr>
          <w:rStyle w:val="FootnoteReference"/>
          <w:rFonts w:eastAsiaTheme="minorHAnsi"/>
          <w:b/>
          <w:color w:val="0070C0"/>
          <w:sz w:val="22"/>
          <w:szCs w:val="22"/>
        </w:rPr>
        <w:footnoteReference w:id="1"/>
      </w:r>
    </w:p>
    <w:p w14:paraId="1AD6BA4B" w14:textId="77777777" w:rsidR="00753653" w:rsidRPr="00FE3539" w:rsidRDefault="00753653" w:rsidP="00753653">
      <w:pPr>
        <w:tabs>
          <w:tab w:val="clear" w:pos="1247"/>
          <w:tab w:val="clear" w:pos="1814"/>
          <w:tab w:val="clear" w:pos="2381"/>
          <w:tab w:val="clear" w:pos="2948"/>
          <w:tab w:val="clear" w:pos="3515"/>
        </w:tabs>
        <w:spacing w:line="276" w:lineRule="auto"/>
        <w:rPr>
          <w:rFonts w:eastAsiaTheme="minorHAnsi"/>
          <w:sz w:val="22"/>
          <w:szCs w:val="22"/>
          <w:u w:val="single"/>
        </w:rPr>
      </w:pPr>
      <w:r w:rsidRPr="00FE3539">
        <w:rPr>
          <w:rFonts w:eastAsiaTheme="minorHAnsi"/>
          <w:sz w:val="22"/>
          <w:szCs w:val="22"/>
          <w:u w:val="single"/>
        </w:rPr>
        <w:t>Election and composition of the Bureau</w:t>
      </w:r>
    </w:p>
    <w:p w14:paraId="4A8E1468" w14:textId="77777777" w:rsidR="00BB2A44" w:rsidRPr="00FE3539" w:rsidRDefault="00BB2A44" w:rsidP="00753653">
      <w:pPr>
        <w:tabs>
          <w:tab w:val="clear" w:pos="1247"/>
          <w:tab w:val="clear" w:pos="1814"/>
          <w:tab w:val="clear" w:pos="2381"/>
          <w:tab w:val="clear" w:pos="2948"/>
          <w:tab w:val="clear" w:pos="3515"/>
        </w:tabs>
        <w:spacing w:line="276" w:lineRule="auto"/>
        <w:rPr>
          <w:rFonts w:eastAsiaTheme="minorHAnsi"/>
          <w:sz w:val="22"/>
          <w:szCs w:val="22"/>
        </w:rPr>
      </w:pPr>
    </w:p>
    <w:p w14:paraId="6244CF48" w14:textId="4FB57C1E" w:rsidR="00753653" w:rsidRPr="00FE3539" w:rsidRDefault="00753653" w:rsidP="00753653">
      <w:pPr>
        <w:tabs>
          <w:tab w:val="clear" w:pos="1247"/>
          <w:tab w:val="clear" w:pos="1814"/>
          <w:tab w:val="clear" w:pos="2381"/>
          <w:tab w:val="clear" w:pos="2948"/>
          <w:tab w:val="clear" w:pos="3515"/>
        </w:tabs>
        <w:spacing w:line="276" w:lineRule="auto"/>
        <w:rPr>
          <w:rFonts w:eastAsiaTheme="minorHAnsi"/>
          <w:sz w:val="22"/>
          <w:szCs w:val="22"/>
        </w:rPr>
      </w:pPr>
      <w:r w:rsidRPr="00FE3539">
        <w:rPr>
          <w:rFonts w:eastAsiaTheme="minorHAnsi"/>
          <w:sz w:val="22"/>
          <w:szCs w:val="22"/>
        </w:rPr>
        <w:t xml:space="preserve">1. </w:t>
      </w:r>
      <w:r w:rsidR="00F75972" w:rsidRPr="00FE3539">
        <w:rPr>
          <w:rFonts w:eastAsiaTheme="minorHAnsi"/>
          <w:sz w:val="22"/>
          <w:szCs w:val="22"/>
        </w:rPr>
        <w:t xml:space="preserve">Pursuant to rule 18 of the </w:t>
      </w:r>
      <w:r w:rsidR="00DE75D1" w:rsidRPr="00FE3539">
        <w:rPr>
          <w:rFonts w:eastAsiaTheme="minorHAnsi"/>
          <w:sz w:val="22"/>
          <w:szCs w:val="22"/>
        </w:rPr>
        <w:t>R</w:t>
      </w:r>
      <w:r w:rsidR="00F75972" w:rsidRPr="00FE3539">
        <w:rPr>
          <w:rFonts w:eastAsiaTheme="minorHAnsi"/>
          <w:sz w:val="22"/>
          <w:szCs w:val="22"/>
        </w:rPr>
        <w:t xml:space="preserve">ules of </w:t>
      </w:r>
      <w:r w:rsidR="00DE75D1" w:rsidRPr="00FE3539">
        <w:rPr>
          <w:rFonts w:eastAsiaTheme="minorHAnsi"/>
          <w:sz w:val="22"/>
          <w:szCs w:val="22"/>
        </w:rPr>
        <w:t>P</w:t>
      </w:r>
      <w:r w:rsidR="00F75972" w:rsidRPr="00FE3539">
        <w:rPr>
          <w:rFonts w:eastAsiaTheme="minorHAnsi"/>
          <w:sz w:val="22"/>
          <w:szCs w:val="22"/>
        </w:rPr>
        <w:t>rocedure, d</w:t>
      </w:r>
      <w:r w:rsidRPr="00FE3539">
        <w:rPr>
          <w:rFonts w:eastAsiaTheme="minorHAnsi"/>
          <w:sz w:val="22"/>
          <w:szCs w:val="22"/>
        </w:rPr>
        <w:t xml:space="preserve">uring the final meeting of a regular session, the United Nations Environment Assembly </w:t>
      </w:r>
      <w:r w:rsidR="0043784C" w:rsidRPr="00FE3539">
        <w:rPr>
          <w:rFonts w:eastAsiaTheme="minorHAnsi"/>
          <w:sz w:val="22"/>
          <w:szCs w:val="22"/>
        </w:rPr>
        <w:t>(“</w:t>
      </w:r>
      <w:r w:rsidR="003F22CD" w:rsidRPr="00FE3539">
        <w:rPr>
          <w:rFonts w:eastAsiaTheme="minorHAnsi"/>
          <w:sz w:val="22"/>
          <w:szCs w:val="22"/>
        </w:rPr>
        <w:t xml:space="preserve">Environment </w:t>
      </w:r>
      <w:r w:rsidR="0043784C" w:rsidRPr="00FE3539">
        <w:rPr>
          <w:rFonts w:eastAsiaTheme="minorHAnsi"/>
          <w:sz w:val="22"/>
          <w:szCs w:val="22"/>
        </w:rPr>
        <w:t xml:space="preserve">Assembly”) </w:t>
      </w:r>
      <w:r w:rsidRPr="00FE3539">
        <w:rPr>
          <w:rFonts w:eastAsiaTheme="minorHAnsi"/>
          <w:sz w:val="22"/>
          <w:szCs w:val="22"/>
        </w:rPr>
        <w:t>shall elect a President, eight Vice-Presidents and a Rapporteur from among its members</w:t>
      </w:r>
      <w:r w:rsidR="00186E8A" w:rsidRPr="00FE3539">
        <w:rPr>
          <w:rFonts w:eastAsiaTheme="minorHAnsi"/>
          <w:sz w:val="22"/>
          <w:szCs w:val="22"/>
        </w:rPr>
        <w:t>.  These officers shall constitute the Bureau of the Environment Assembly</w:t>
      </w:r>
      <w:r w:rsidR="008E6556" w:rsidRPr="00FE3539">
        <w:rPr>
          <w:rFonts w:eastAsiaTheme="minorHAnsi"/>
          <w:sz w:val="22"/>
          <w:szCs w:val="22"/>
        </w:rPr>
        <w:t>.</w:t>
      </w:r>
      <w:r w:rsidRPr="00FE3539">
        <w:rPr>
          <w:rFonts w:eastAsiaTheme="minorHAnsi"/>
          <w:sz w:val="22"/>
          <w:szCs w:val="22"/>
        </w:rPr>
        <w:t xml:space="preserve"> The Bureau shall assist the President in the general conduct of business of the Environment Assembly. The chairpersons of sessional committees or working parties shall be invited to participate in Bureau meetings.  In electing its officers, the Environment Assembly shall ensure that each of the five regions</w:t>
      </w:r>
      <w:r w:rsidRPr="00FE3539">
        <w:rPr>
          <w:rFonts w:eastAsiaTheme="minorHAnsi"/>
          <w:sz w:val="22"/>
          <w:szCs w:val="22"/>
          <w:vertAlign w:val="superscript"/>
        </w:rPr>
        <w:footnoteReference w:id="2"/>
      </w:r>
      <w:r w:rsidRPr="00FE3539">
        <w:rPr>
          <w:rFonts w:eastAsiaTheme="minorHAnsi"/>
          <w:sz w:val="22"/>
          <w:szCs w:val="22"/>
        </w:rPr>
        <w:t xml:space="preserve"> is represented by two members</w:t>
      </w:r>
      <w:r w:rsidR="005D4F95" w:rsidRPr="00FE3539">
        <w:rPr>
          <w:rFonts w:eastAsiaTheme="minorHAnsi"/>
          <w:sz w:val="22"/>
          <w:szCs w:val="22"/>
        </w:rPr>
        <w:t xml:space="preserve"> in the Bureau of the Environment Assembly</w:t>
      </w:r>
      <w:r w:rsidRPr="00FE3539">
        <w:rPr>
          <w:rFonts w:eastAsiaTheme="minorHAnsi"/>
          <w:sz w:val="22"/>
          <w:szCs w:val="22"/>
        </w:rPr>
        <w:t>.  The Offices of President and Rapporteur shall normally be subject to rotation among the five regions</w:t>
      </w:r>
      <w:r w:rsidR="00EF078E" w:rsidRPr="00FE3539">
        <w:rPr>
          <w:rFonts w:eastAsiaTheme="minorHAnsi"/>
          <w:sz w:val="22"/>
          <w:szCs w:val="22"/>
        </w:rPr>
        <w:t xml:space="preserve"> referred to in section I, paragraph 1 of General Assembly resolution 2997(XXVII)</w:t>
      </w:r>
      <w:r w:rsidRPr="00FE3539">
        <w:rPr>
          <w:rFonts w:eastAsiaTheme="minorHAnsi"/>
          <w:sz w:val="22"/>
          <w:szCs w:val="22"/>
        </w:rPr>
        <w:t>.</w:t>
      </w:r>
      <w:r w:rsidRPr="00FE3539">
        <w:rPr>
          <w:rFonts w:eastAsiaTheme="minorHAnsi"/>
          <w:sz w:val="22"/>
          <w:szCs w:val="22"/>
          <w:vertAlign w:val="superscript"/>
        </w:rPr>
        <w:footnoteReference w:id="3"/>
      </w:r>
      <w:r w:rsidRPr="00FE3539">
        <w:rPr>
          <w:rFonts w:eastAsiaTheme="minorHAnsi"/>
          <w:sz w:val="22"/>
          <w:szCs w:val="22"/>
        </w:rPr>
        <w:t xml:space="preserve"> </w:t>
      </w:r>
    </w:p>
    <w:p w14:paraId="4A7F7185" w14:textId="08B4EDDB" w:rsidR="00C624EC" w:rsidRPr="00FE3539" w:rsidRDefault="00C624EC" w:rsidP="00753653">
      <w:pPr>
        <w:tabs>
          <w:tab w:val="clear" w:pos="1247"/>
          <w:tab w:val="clear" w:pos="1814"/>
          <w:tab w:val="clear" w:pos="2381"/>
          <w:tab w:val="clear" w:pos="2948"/>
          <w:tab w:val="clear" w:pos="3515"/>
        </w:tabs>
        <w:spacing w:line="276" w:lineRule="auto"/>
        <w:rPr>
          <w:rFonts w:eastAsiaTheme="minorHAnsi"/>
          <w:sz w:val="22"/>
          <w:szCs w:val="22"/>
        </w:rPr>
      </w:pPr>
    </w:p>
    <w:p w14:paraId="2015ACA6" w14:textId="23CCFC5E" w:rsidR="00C624EC" w:rsidRPr="00FE3539" w:rsidRDefault="00C624EC" w:rsidP="00753653">
      <w:pPr>
        <w:tabs>
          <w:tab w:val="clear" w:pos="1247"/>
          <w:tab w:val="clear" w:pos="1814"/>
          <w:tab w:val="clear" w:pos="2381"/>
          <w:tab w:val="clear" w:pos="2948"/>
          <w:tab w:val="clear" w:pos="3515"/>
        </w:tabs>
        <w:spacing w:line="276" w:lineRule="auto"/>
        <w:rPr>
          <w:rFonts w:eastAsiaTheme="minorHAnsi"/>
          <w:sz w:val="22"/>
          <w:szCs w:val="22"/>
        </w:rPr>
      </w:pPr>
      <w:r w:rsidRPr="008A53A5">
        <w:rPr>
          <w:rFonts w:eastAsiaTheme="minorHAnsi"/>
          <w:sz w:val="22"/>
          <w:szCs w:val="22"/>
        </w:rPr>
        <w:t xml:space="preserve">2. </w:t>
      </w:r>
      <w:r w:rsidR="00F75972" w:rsidRPr="008A53A5">
        <w:rPr>
          <w:rFonts w:eastAsiaTheme="minorHAnsi"/>
          <w:sz w:val="22"/>
          <w:szCs w:val="22"/>
        </w:rPr>
        <w:t xml:space="preserve">Pursuant to a </w:t>
      </w:r>
      <w:r w:rsidR="00DE75D1" w:rsidRPr="008A53A5">
        <w:rPr>
          <w:rFonts w:eastAsiaTheme="minorHAnsi"/>
          <w:sz w:val="22"/>
          <w:szCs w:val="22"/>
        </w:rPr>
        <w:t xml:space="preserve">decision </w:t>
      </w:r>
      <w:r w:rsidR="00F75972" w:rsidRPr="008A53A5">
        <w:rPr>
          <w:rFonts w:eastAsiaTheme="minorHAnsi"/>
          <w:sz w:val="22"/>
          <w:szCs w:val="22"/>
        </w:rPr>
        <w:t xml:space="preserve">taken at the second Joint Meeting of the Bureau of the Environment Assembly and the Committee of Permanent Representatives </w:t>
      </w:r>
      <w:r w:rsidR="00DE75D1" w:rsidRPr="008A53A5">
        <w:rPr>
          <w:rFonts w:eastAsiaTheme="minorHAnsi"/>
          <w:sz w:val="22"/>
          <w:szCs w:val="22"/>
        </w:rPr>
        <w:t xml:space="preserve">(the Committee) </w:t>
      </w:r>
      <w:r w:rsidR="00F75972" w:rsidRPr="008A53A5">
        <w:rPr>
          <w:rFonts w:eastAsiaTheme="minorHAnsi"/>
          <w:sz w:val="22"/>
          <w:szCs w:val="22"/>
        </w:rPr>
        <w:t>on 22 May 2017, t</w:t>
      </w:r>
      <w:r w:rsidRPr="008A53A5">
        <w:rPr>
          <w:rFonts w:eastAsiaTheme="minorHAnsi"/>
          <w:sz w:val="22"/>
          <w:szCs w:val="22"/>
        </w:rPr>
        <w:t xml:space="preserve">he Chair of the Committee </w:t>
      </w:r>
      <w:r w:rsidR="00373601" w:rsidRPr="008A53A5">
        <w:rPr>
          <w:rFonts w:eastAsiaTheme="minorHAnsi"/>
          <w:sz w:val="22"/>
          <w:szCs w:val="22"/>
        </w:rPr>
        <w:t xml:space="preserve">shall participate in an ex officio capacity in meetings of the </w:t>
      </w:r>
      <w:commentRangeStart w:id="1"/>
      <w:commentRangeStart w:id="2"/>
      <w:r w:rsidR="007D780D" w:rsidRPr="00270C23">
        <w:rPr>
          <w:rFonts w:eastAsiaTheme="minorHAnsi"/>
          <w:b/>
          <w:bCs/>
          <w:sz w:val="22"/>
          <w:szCs w:val="22"/>
        </w:rPr>
        <w:t>Bureau of the</w:t>
      </w:r>
      <w:r w:rsidR="007D780D">
        <w:rPr>
          <w:rFonts w:eastAsiaTheme="minorHAnsi"/>
          <w:sz w:val="22"/>
          <w:szCs w:val="22"/>
        </w:rPr>
        <w:t xml:space="preserve"> </w:t>
      </w:r>
      <w:commentRangeEnd w:id="1"/>
      <w:r w:rsidR="00663A2D">
        <w:rPr>
          <w:rStyle w:val="CommentReference"/>
        </w:rPr>
        <w:commentReference w:id="1"/>
      </w:r>
      <w:commentRangeEnd w:id="2"/>
      <w:r w:rsidR="009B649B">
        <w:rPr>
          <w:rStyle w:val="CommentReference"/>
        </w:rPr>
        <w:commentReference w:id="2"/>
      </w:r>
      <w:r w:rsidR="00373601" w:rsidRPr="008A53A5">
        <w:rPr>
          <w:rFonts w:eastAsiaTheme="minorHAnsi"/>
          <w:sz w:val="22"/>
          <w:szCs w:val="22"/>
        </w:rPr>
        <w:t xml:space="preserve">Environment </w:t>
      </w:r>
      <w:r w:rsidR="00373601" w:rsidRPr="008A53A5">
        <w:rPr>
          <w:rFonts w:eastAsiaTheme="minorHAnsi"/>
          <w:sz w:val="22"/>
          <w:szCs w:val="22"/>
        </w:rPr>
        <w:t>Assembly.</w:t>
      </w:r>
      <w:r w:rsidR="00EE4E5A" w:rsidRPr="008A53A5">
        <w:rPr>
          <w:rStyle w:val="FootnoteReference"/>
          <w:rFonts w:eastAsiaTheme="minorHAnsi"/>
          <w:sz w:val="22"/>
          <w:szCs w:val="22"/>
        </w:rPr>
        <w:footnoteReference w:id="4"/>
      </w:r>
      <w:r w:rsidR="00373601" w:rsidRPr="008A53A5">
        <w:rPr>
          <w:rFonts w:eastAsiaTheme="minorHAnsi"/>
          <w:sz w:val="22"/>
          <w:szCs w:val="22"/>
        </w:rPr>
        <w:t xml:space="preserve"> </w:t>
      </w:r>
      <w:r w:rsidR="00EF078E" w:rsidRPr="00BE407F">
        <w:rPr>
          <w:rFonts w:eastAsiaTheme="minorHAnsi"/>
          <w:sz w:val="22"/>
          <w:szCs w:val="22"/>
          <w:highlight w:val="yellow"/>
        </w:rPr>
        <w:t xml:space="preserve">The Chair </w:t>
      </w:r>
      <w:r w:rsidR="00DE75D1" w:rsidRPr="00BE407F">
        <w:rPr>
          <w:rFonts w:eastAsiaTheme="minorHAnsi"/>
          <w:sz w:val="22"/>
          <w:szCs w:val="22"/>
          <w:highlight w:val="yellow"/>
        </w:rPr>
        <w:t xml:space="preserve">of the Committee </w:t>
      </w:r>
      <w:r w:rsidR="00EF078E" w:rsidRPr="00BE407F">
        <w:rPr>
          <w:rFonts w:eastAsiaTheme="minorHAnsi"/>
          <w:sz w:val="22"/>
          <w:szCs w:val="22"/>
          <w:highlight w:val="yellow"/>
        </w:rPr>
        <w:t>shall not have the right to vote.</w:t>
      </w:r>
      <w:r w:rsidR="00EF078E" w:rsidRPr="00FE3539">
        <w:rPr>
          <w:rFonts w:eastAsiaTheme="minorHAnsi"/>
          <w:sz w:val="22"/>
          <w:szCs w:val="22"/>
        </w:rPr>
        <w:t xml:space="preserve">  </w:t>
      </w:r>
      <w:r w:rsidR="00373601" w:rsidRPr="00FE3539">
        <w:rPr>
          <w:rFonts w:eastAsiaTheme="minorHAnsi"/>
          <w:sz w:val="22"/>
          <w:szCs w:val="22"/>
        </w:rPr>
        <w:t xml:space="preserve">  </w:t>
      </w:r>
    </w:p>
    <w:p w14:paraId="04D0D8DF" w14:textId="77777777" w:rsidR="00753653" w:rsidRPr="00FE3539" w:rsidRDefault="00753653" w:rsidP="00753653">
      <w:pPr>
        <w:tabs>
          <w:tab w:val="clear" w:pos="1247"/>
          <w:tab w:val="clear" w:pos="1814"/>
          <w:tab w:val="clear" w:pos="2381"/>
          <w:tab w:val="clear" w:pos="2948"/>
          <w:tab w:val="clear" w:pos="3515"/>
        </w:tabs>
        <w:spacing w:line="276" w:lineRule="auto"/>
        <w:rPr>
          <w:rFonts w:eastAsiaTheme="minorHAnsi"/>
          <w:sz w:val="22"/>
          <w:szCs w:val="22"/>
        </w:rPr>
      </w:pPr>
    </w:p>
    <w:p w14:paraId="5B1CA313" w14:textId="77777777" w:rsidR="00753653" w:rsidRPr="00FE3539" w:rsidRDefault="00753653" w:rsidP="00753653">
      <w:pPr>
        <w:tabs>
          <w:tab w:val="clear" w:pos="1247"/>
          <w:tab w:val="clear" w:pos="1814"/>
          <w:tab w:val="clear" w:pos="2381"/>
          <w:tab w:val="clear" w:pos="2948"/>
          <w:tab w:val="clear" w:pos="3515"/>
        </w:tabs>
        <w:spacing w:line="276" w:lineRule="auto"/>
        <w:rPr>
          <w:rFonts w:eastAsiaTheme="minorHAnsi"/>
          <w:sz w:val="22"/>
          <w:szCs w:val="22"/>
          <w:u w:val="single"/>
        </w:rPr>
      </w:pPr>
      <w:r w:rsidRPr="00FE3539">
        <w:rPr>
          <w:rFonts w:eastAsiaTheme="minorHAnsi"/>
          <w:sz w:val="22"/>
          <w:szCs w:val="22"/>
          <w:u w:val="single"/>
        </w:rPr>
        <w:t>Replacement of a Bureau member</w:t>
      </w:r>
    </w:p>
    <w:p w14:paraId="74A8F55A" w14:textId="77777777" w:rsidR="00753653" w:rsidRPr="00FE3539" w:rsidRDefault="00753653" w:rsidP="00753653">
      <w:pPr>
        <w:tabs>
          <w:tab w:val="clear" w:pos="1247"/>
          <w:tab w:val="clear" w:pos="1814"/>
          <w:tab w:val="clear" w:pos="2381"/>
          <w:tab w:val="clear" w:pos="2948"/>
          <w:tab w:val="clear" w:pos="3515"/>
        </w:tabs>
        <w:spacing w:line="276" w:lineRule="auto"/>
        <w:rPr>
          <w:rFonts w:eastAsiaTheme="minorHAnsi"/>
          <w:sz w:val="22"/>
          <w:szCs w:val="22"/>
          <w:u w:val="single"/>
        </w:rPr>
      </w:pPr>
    </w:p>
    <w:p w14:paraId="10D97BA7" w14:textId="7E8985F5" w:rsidR="00753653" w:rsidRPr="00FE3539" w:rsidRDefault="00D51785" w:rsidP="00753653">
      <w:pPr>
        <w:tabs>
          <w:tab w:val="clear" w:pos="1247"/>
          <w:tab w:val="clear" w:pos="1814"/>
          <w:tab w:val="clear" w:pos="2381"/>
          <w:tab w:val="clear" w:pos="2948"/>
          <w:tab w:val="clear" w:pos="3515"/>
        </w:tabs>
        <w:spacing w:line="276" w:lineRule="auto"/>
        <w:rPr>
          <w:rFonts w:eastAsiaTheme="minorHAnsi"/>
          <w:sz w:val="22"/>
          <w:szCs w:val="22"/>
        </w:rPr>
      </w:pPr>
      <w:r w:rsidRPr="00FE3539">
        <w:rPr>
          <w:rFonts w:eastAsiaTheme="minorHAnsi"/>
          <w:sz w:val="22"/>
          <w:szCs w:val="22"/>
        </w:rPr>
        <w:t>3</w:t>
      </w:r>
      <w:r w:rsidR="00753653" w:rsidRPr="00FE3539">
        <w:rPr>
          <w:rFonts w:eastAsiaTheme="minorHAnsi"/>
          <w:sz w:val="22"/>
          <w:szCs w:val="22"/>
        </w:rPr>
        <w:t xml:space="preserve">. </w:t>
      </w:r>
      <w:r w:rsidR="00C87232" w:rsidRPr="00FE3539">
        <w:rPr>
          <w:rFonts w:eastAsiaTheme="minorHAnsi"/>
          <w:sz w:val="22"/>
          <w:szCs w:val="22"/>
        </w:rPr>
        <w:t>Pursuant to rule 19 of the Rules of Procedure, d</w:t>
      </w:r>
      <w:r w:rsidR="00753653" w:rsidRPr="00FE3539">
        <w:rPr>
          <w:rFonts w:eastAsiaTheme="minorHAnsi"/>
          <w:sz w:val="22"/>
          <w:szCs w:val="22"/>
        </w:rPr>
        <w:t xml:space="preserve">uring a session of the </w:t>
      </w:r>
      <w:r w:rsidR="00DE75D1" w:rsidRPr="00FE3539">
        <w:rPr>
          <w:rFonts w:eastAsiaTheme="minorHAnsi"/>
          <w:sz w:val="22"/>
          <w:szCs w:val="22"/>
        </w:rPr>
        <w:t xml:space="preserve">Environment </w:t>
      </w:r>
      <w:r w:rsidR="00753653" w:rsidRPr="00FE3539">
        <w:rPr>
          <w:rFonts w:eastAsiaTheme="minorHAnsi"/>
          <w:sz w:val="22"/>
          <w:szCs w:val="22"/>
        </w:rPr>
        <w:t>Assembly, if a Bureau member, except the President, is unable to permanently carry out any of her or his functions, the</w:t>
      </w:r>
      <w:r w:rsidR="00DE75D1" w:rsidRPr="00FE3539">
        <w:rPr>
          <w:rFonts w:eastAsiaTheme="minorHAnsi"/>
          <w:sz w:val="22"/>
          <w:szCs w:val="22"/>
        </w:rPr>
        <w:t xml:space="preserve"> Environment</w:t>
      </w:r>
      <w:r w:rsidR="00753653" w:rsidRPr="00FE3539">
        <w:rPr>
          <w:rFonts w:eastAsiaTheme="minorHAnsi"/>
          <w:sz w:val="22"/>
          <w:szCs w:val="22"/>
        </w:rPr>
        <w:t xml:space="preserve"> Assembly may elect an alternate upon appointment by a </w:t>
      </w:r>
      <w:r w:rsidR="00DE75D1" w:rsidRPr="00FE3539">
        <w:rPr>
          <w:rFonts w:eastAsiaTheme="minorHAnsi"/>
          <w:sz w:val="22"/>
          <w:szCs w:val="22"/>
        </w:rPr>
        <w:t>m</w:t>
      </w:r>
      <w:r w:rsidR="00753653" w:rsidRPr="00FE3539">
        <w:rPr>
          <w:rFonts w:eastAsiaTheme="minorHAnsi"/>
          <w:sz w:val="22"/>
          <w:szCs w:val="22"/>
        </w:rPr>
        <w:t xml:space="preserve">ember State or by the regional group to which that member belongs.  During the intersessional period, if a Bureau member resigns or is unable to exercise her or his functions, the Member State or the regional group to which that </w:t>
      </w:r>
      <w:r w:rsidR="00DE75D1" w:rsidRPr="00FE3539">
        <w:rPr>
          <w:rFonts w:eastAsiaTheme="minorHAnsi"/>
          <w:sz w:val="22"/>
          <w:szCs w:val="22"/>
        </w:rPr>
        <w:t>m</w:t>
      </w:r>
      <w:r w:rsidR="00753653" w:rsidRPr="00FE3539">
        <w:rPr>
          <w:rFonts w:eastAsiaTheme="minorHAnsi"/>
          <w:sz w:val="22"/>
          <w:szCs w:val="22"/>
        </w:rPr>
        <w:t xml:space="preserve">ember belongs shall nominate a replacement for the remainder of the term. The Executive Director </w:t>
      </w:r>
      <w:r w:rsidR="00753653" w:rsidRPr="003D7028">
        <w:rPr>
          <w:rFonts w:eastAsiaTheme="minorHAnsi"/>
          <w:sz w:val="22"/>
          <w:szCs w:val="22"/>
        </w:rPr>
        <w:t>shall inform all</w:t>
      </w:r>
      <w:r w:rsidR="00753653" w:rsidRPr="00FE3539">
        <w:rPr>
          <w:rFonts w:eastAsiaTheme="minorHAnsi"/>
          <w:sz w:val="22"/>
          <w:szCs w:val="22"/>
        </w:rPr>
        <w:t xml:space="preserve"> member</w:t>
      </w:r>
      <w:r w:rsidR="00DE75D1" w:rsidRPr="00FE3539">
        <w:rPr>
          <w:rFonts w:eastAsiaTheme="minorHAnsi"/>
          <w:sz w:val="22"/>
          <w:szCs w:val="22"/>
        </w:rPr>
        <w:t xml:space="preserve"> States</w:t>
      </w:r>
      <w:r w:rsidR="00753653" w:rsidRPr="00FE3539">
        <w:rPr>
          <w:rFonts w:eastAsiaTheme="minorHAnsi"/>
          <w:sz w:val="22"/>
          <w:szCs w:val="22"/>
        </w:rPr>
        <w:t xml:space="preserve"> of the </w:t>
      </w:r>
      <w:r w:rsidR="00DE75D1" w:rsidRPr="00FE3539">
        <w:rPr>
          <w:rFonts w:eastAsiaTheme="minorHAnsi"/>
          <w:sz w:val="22"/>
          <w:szCs w:val="22"/>
        </w:rPr>
        <w:t xml:space="preserve">Environment </w:t>
      </w:r>
      <w:r w:rsidR="00753653" w:rsidRPr="00FE3539">
        <w:rPr>
          <w:rFonts w:eastAsiaTheme="minorHAnsi"/>
          <w:sz w:val="22"/>
          <w:szCs w:val="22"/>
        </w:rPr>
        <w:t xml:space="preserve">Assembly of the nomination in writing. If within one month no </w:t>
      </w:r>
      <w:r w:rsidR="00753653" w:rsidRPr="00FE3539">
        <w:rPr>
          <w:rFonts w:eastAsiaTheme="minorHAnsi"/>
          <w:sz w:val="22"/>
          <w:szCs w:val="22"/>
        </w:rPr>
        <w:lastRenderedPageBreak/>
        <w:t xml:space="preserve">objections are received in writing, the nominee is elected. If a </w:t>
      </w:r>
      <w:r w:rsidR="00DE75D1" w:rsidRPr="00FE3539">
        <w:rPr>
          <w:rFonts w:eastAsiaTheme="minorHAnsi"/>
          <w:sz w:val="22"/>
          <w:szCs w:val="22"/>
        </w:rPr>
        <w:t>m</w:t>
      </w:r>
      <w:r w:rsidR="00753653" w:rsidRPr="00FE3539">
        <w:rPr>
          <w:rFonts w:eastAsiaTheme="minorHAnsi"/>
          <w:sz w:val="22"/>
          <w:szCs w:val="22"/>
        </w:rPr>
        <w:t>ember State objects, the nominee is elected if a majority of member States responding support the nominee.</w:t>
      </w:r>
      <w:r w:rsidR="00753653" w:rsidRPr="00FE3539">
        <w:rPr>
          <w:rFonts w:eastAsiaTheme="minorHAnsi"/>
          <w:sz w:val="22"/>
          <w:szCs w:val="22"/>
          <w:vertAlign w:val="superscript"/>
        </w:rPr>
        <w:footnoteReference w:id="5"/>
      </w:r>
    </w:p>
    <w:p w14:paraId="0269762F" w14:textId="77777777" w:rsidR="00753653" w:rsidRPr="00FE3539" w:rsidRDefault="00753653" w:rsidP="00753653">
      <w:pPr>
        <w:tabs>
          <w:tab w:val="clear" w:pos="1247"/>
          <w:tab w:val="clear" w:pos="1814"/>
          <w:tab w:val="clear" w:pos="2381"/>
          <w:tab w:val="clear" w:pos="2948"/>
          <w:tab w:val="clear" w:pos="3515"/>
        </w:tabs>
        <w:spacing w:line="276" w:lineRule="auto"/>
        <w:rPr>
          <w:rFonts w:eastAsiaTheme="minorHAnsi"/>
          <w:sz w:val="22"/>
          <w:szCs w:val="22"/>
        </w:rPr>
      </w:pPr>
    </w:p>
    <w:p w14:paraId="22E7AB9D" w14:textId="6D6610CD" w:rsidR="00753653" w:rsidRPr="00FE3539" w:rsidRDefault="00753653" w:rsidP="00753653">
      <w:pPr>
        <w:tabs>
          <w:tab w:val="clear" w:pos="1247"/>
          <w:tab w:val="clear" w:pos="1814"/>
          <w:tab w:val="clear" w:pos="2381"/>
          <w:tab w:val="clear" w:pos="2948"/>
          <w:tab w:val="clear" w:pos="3515"/>
        </w:tabs>
        <w:spacing w:line="276" w:lineRule="auto"/>
        <w:rPr>
          <w:rFonts w:eastAsiaTheme="minorHAnsi"/>
          <w:sz w:val="22"/>
          <w:szCs w:val="22"/>
          <w:u w:val="single"/>
        </w:rPr>
      </w:pPr>
      <w:r w:rsidRPr="00FE3539">
        <w:rPr>
          <w:rFonts w:eastAsiaTheme="minorHAnsi"/>
          <w:sz w:val="22"/>
          <w:szCs w:val="22"/>
          <w:u w:val="single"/>
        </w:rPr>
        <w:t>Term</w:t>
      </w:r>
      <w:r w:rsidR="00DE75D1" w:rsidRPr="00FE3539">
        <w:rPr>
          <w:rFonts w:eastAsiaTheme="minorHAnsi"/>
          <w:sz w:val="22"/>
          <w:szCs w:val="22"/>
          <w:u w:val="single"/>
        </w:rPr>
        <w:t>s</w:t>
      </w:r>
      <w:r w:rsidRPr="00FE3539">
        <w:rPr>
          <w:rFonts w:eastAsiaTheme="minorHAnsi"/>
          <w:sz w:val="22"/>
          <w:szCs w:val="22"/>
          <w:u w:val="single"/>
        </w:rPr>
        <w:t xml:space="preserve"> of Office</w:t>
      </w:r>
    </w:p>
    <w:p w14:paraId="2CAF64E7" w14:textId="77777777" w:rsidR="00753653" w:rsidRPr="00FE3539" w:rsidRDefault="00753653" w:rsidP="00753653">
      <w:pPr>
        <w:tabs>
          <w:tab w:val="clear" w:pos="1247"/>
          <w:tab w:val="clear" w:pos="1814"/>
          <w:tab w:val="clear" w:pos="2381"/>
          <w:tab w:val="clear" w:pos="2948"/>
          <w:tab w:val="clear" w:pos="3515"/>
        </w:tabs>
        <w:spacing w:line="276" w:lineRule="auto"/>
        <w:rPr>
          <w:rFonts w:eastAsiaTheme="minorHAnsi"/>
          <w:sz w:val="22"/>
          <w:szCs w:val="22"/>
        </w:rPr>
      </w:pPr>
    </w:p>
    <w:p w14:paraId="5FBECB9B" w14:textId="1B8F41CE" w:rsidR="00753653" w:rsidRPr="00FE3539" w:rsidRDefault="00D51785" w:rsidP="00753653">
      <w:pPr>
        <w:tabs>
          <w:tab w:val="clear" w:pos="1247"/>
          <w:tab w:val="clear" w:pos="1814"/>
          <w:tab w:val="clear" w:pos="2381"/>
          <w:tab w:val="clear" w:pos="2948"/>
          <w:tab w:val="clear" w:pos="3515"/>
        </w:tabs>
        <w:spacing w:line="276" w:lineRule="auto"/>
        <w:rPr>
          <w:rFonts w:eastAsiaTheme="minorHAnsi"/>
          <w:sz w:val="22"/>
          <w:szCs w:val="22"/>
        </w:rPr>
      </w:pPr>
      <w:r w:rsidRPr="00FE3539">
        <w:rPr>
          <w:rFonts w:eastAsiaTheme="minorHAnsi"/>
          <w:sz w:val="22"/>
          <w:szCs w:val="22"/>
        </w:rPr>
        <w:t>4</w:t>
      </w:r>
      <w:r w:rsidR="00753653" w:rsidRPr="00FE3539">
        <w:rPr>
          <w:rFonts w:eastAsiaTheme="minorHAnsi"/>
          <w:sz w:val="22"/>
          <w:szCs w:val="22"/>
        </w:rPr>
        <w:t xml:space="preserve">. </w:t>
      </w:r>
      <w:r w:rsidR="004A68BB" w:rsidRPr="00FE3539">
        <w:rPr>
          <w:rFonts w:eastAsiaTheme="minorHAnsi"/>
          <w:sz w:val="22"/>
          <w:szCs w:val="22"/>
        </w:rPr>
        <w:t>Pursuant to rule 20 of the Rules of Procedure, t</w:t>
      </w:r>
      <w:r w:rsidR="00753653" w:rsidRPr="00FE3539">
        <w:rPr>
          <w:rFonts w:eastAsiaTheme="minorHAnsi"/>
          <w:sz w:val="22"/>
          <w:szCs w:val="22"/>
        </w:rPr>
        <w:t>he President, the Vice-Presidents and the Rapporteur shall hold office until their successors are elected. They shall commence their terms of office at the closure of the session at which they are elected and remain in office until closure of the next regular session.  They are eligible for re-election.</w:t>
      </w:r>
      <w:r w:rsidR="00753653" w:rsidRPr="00FE3539">
        <w:rPr>
          <w:rFonts w:eastAsiaTheme="minorHAnsi"/>
          <w:sz w:val="22"/>
          <w:szCs w:val="22"/>
          <w:vertAlign w:val="superscript"/>
        </w:rPr>
        <w:footnoteReference w:id="6"/>
      </w:r>
      <w:r w:rsidR="00753653" w:rsidRPr="00FE3539">
        <w:rPr>
          <w:rFonts w:eastAsiaTheme="minorHAnsi"/>
          <w:sz w:val="22"/>
          <w:szCs w:val="22"/>
        </w:rPr>
        <w:t xml:space="preserve"> </w:t>
      </w:r>
    </w:p>
    <w:p w14:paraId="3595E368" w14:textId="77777777" w:rsidR="00753653" w:rsidRPr="00FE3539" w:rsidRDefault="00753653" w:rsidP="00753653">
      <w:pPr>
        <w:tabs>
          <w:tab w:val="clear" w:pos="1247"/>
          <w:tab w:val="clear" w:pos="1814"/>
          <w:tab w:val="clear" w:pos="2381"/>
          <w:tab w:val="clear" w:pos="2948"/>
          <w:tab w:val="clear" w:pos="3515"/>
        </w:tabs>
        <w:spacing w:line="276" w:lineRule="auto"/>
        <w:rPr>
          <w:rFonts w:eastAsiaTheme="minorHAnsi"/>
          <w:sz w:val="22"/>
          <w:szCs w:val="22"/>
        </w:rPr>
      </w:pPr>
    </w:p>
    <w:p w14:paraId="5241EE69" w14:textId="77777777" w:rsidR="00753653" w:rsidRPr="00FE3539" w:rsidRDefault="00753653" w:rsidP="00753653">
      <w:pPr>
        <w:tabs>
          <w:tab w:val="clear" w:pos="1247"/>
          <w:tab w:val="clear" w:pos="1814"/>
          <w:tab w:val="clear" w:pos="2381"/>
          <w:tab w:val="clear" w:pos="2948"/>
          <w:tab w:val="clear" w:pos="3515"/>
        </w:tabs>
        <w:spacing w:line="276" w:lineRule="auto"/>
        <w:rPr>
          <w:rFonts w:eastAsiaTheme="minorHAnsi"/>
          <w:sz w:val="22"/>
          <w:szCs w:val="22"/>
          <w:u w:val="single"/>
        </w:rPr>
      </w:pPr>
      <w:r w:rsidRPr="00FE3539">
        <w:rPr>
          <w:rFonts w:eastAsiaTheme="minorHAnsi"/>
          <w:sz w:val="22"/>
          <w:szCs w:val="22"/>
          <w:u w:val="single"/>
        </w:rPr>
        <w:t>Meetings of the Bureau</w:t>
      </w:r>
    </w:p>
    <w:p w14:paraId="466425FC" w14:textId="77777777" w:rsidR="00753653" w:rsidRPr="00FE3539" w:rsidRDefault="00753653" w:rsidP="00753653">
      <w:pPr>
        <w:tabs>
          <w:tab w:val="clear" w:pos="1247"/>
          <w:tab w:val="clear" w:pos="1814"/>
          <w:tab w:val="clear" w:pos="2381"/>
          <w:tab w:val="clear" w:pos="2948"/>
          <w:tab w:val="clear" w:pos="3515"/>
        </w:tabs>
        <w:spacing w:line="276" w:lineRule="auto"/>
        <w:rPr>
          <w:rFonts w:eastAsiaTheme="minorHAnsi"/>
          <w:sz w:val="22"/>
          <w:szCs w:val="22"/>
        </w:rPr>
      </w:pPr>
    </w:p>
    <w:p w14:paraId="0B120759" w14:textId="1C194502" w:rsidR="00753653" w:rsidRPr="00C754C8" w:rsidRDefault="00D51785" w:rsidP="00753653">
      <w:pPr>
        <w:tabs>
          <w:tab w:val="clear" w:pos="1247"/>
          <w:tab w:val="clear" w:pos="1814"/>
          <w:tab w:val="clear" w:pos="2381"/>
          <w:tab w:val="clear" w:pos="2948"/>
          <w:tab w:val="clear" w:pos="3515"/>
        </w:tabs>
        <w:spacing w:line="276" w:lineRule="auto"/>
        <w:rPr>
          <w:rFonts w:eastAsiaTheme="minorHAnsi"/>
          <w:sz w:val="22"/>
          <w:szCs w:val="22"/>
        </w:rPr>
      </w:pPr>
      <w:r w:rsidRPr="00FE3539">
        <w:rPr>
          <w:rFonts w:eastAsiaTheme="minorHAnsi"/>
          <w:sz w:val="22"/>
          <w:szCs w:val="22"/>
        </w:rPr>
        <w:t>5</w:t>
      </w:r>
      <w:r w:rsidR="00753653" w:rsidRPr="00A33244">
        <w:rPr>
          <w:rFonts w:eastAsiaTheme="minorHAnsi"/>
          <w:sz w:val="22"/>
          <w:szCs w:val="22"/>
          <w:highlight w:val="yellow"/>
        </w:rPr>
        <w:t xml:space="preserve">. The Bureau shall meet </w:t>
      </w:r>
      <w:r w:rsidR="008C43CE" w:rsidRPr="00A33244">
        <w:rPr>
          <w:rFonts w:eastAsiaTheme="minorHAnsi"/>
          <w:sz w:val="22"/>
          <w:szCs w:val="22"/>
          <w:highlight w:val="yellow"/>
        </w:rPr>
        <w:t>as necessary as decided by the members of the Bureau</w:t>
      </w:r>
      <w:r w:rsidR="00753653" w:rsidRPr="00A33244">
        <w:rPr>
          <w:rFonts w:eastAsiaTheme="minorHAnsi"/>
          <w:sz w:val="22"/>
          <w:szCs w:val="22"/>
          <w:highlight w:val="yellow"/>
        </w:rPr>
        <w:t xml:space="preserve">. </w:t>
      </w:r>
      <w:r w:rsidR="000F0D44" w:rsidRPr="00A33244">
        <w:rPr>
          <w:rFonts w:eastAsiaTheme="minorHAnsi"/>
          <w:sz w:val="22"/>
          <w:szCs w:val="22"/>
          <w:highlight w:val="yellow"/>
        </w:rPr>
        <w:t xml:space="preserve">The Bureau </w:t>
      </w:r>
      <w:r w:rsidR="00663A2D" w:rsidRPr="00910A23">
        <w:rPr>
          <w:rFonts w:eastAsiaTheme="minorHAnsi"/>
          <w:b/>
          <w:bCs/>
          <w:sz w:val="22"/>
          <w:szCs w:val="22"/>
          <w:highlight w:val="yellow"/>
        </w:rPr>
        <w:t>shall, as a general practice, meet in Nairobi and</w:t>
      </w:r>
      <w:r w:rsidR="00663A2D" w:rsidRPr="00C754C8">
        <w:rPr>
          <w:rFonts w:eastAsiaTheme="minorHAnsi"/>
          <w:sz w:val="22"/>
          <w:szCs w:val="22"/>
          <w:highlight w:val="yellow"/>
        </w:rPr>
        <w:t xml:space="preserve"> </w:t>
      </w:r>
      <w:r w:rsidR="000F0D44" w:rsidRPr="00910A23">
        <w:rPr>
          <w:rFonts w:eastAsiaTheme="minorHAnsi"/>
          <w:sz w:val="22"/>
          <w:szCs w:val="22"/>
          <w:highlight w:val="yellow"/>
        </w:rPr>
        <w:t xml:space="preserve">may, </w:t>
      </w:r>
      <w:r w:rsidR="00C754C8" w:rsidRPr="00910A23">
        <w:rPr>
          <w:rFonts w:eastAsiaTheme="minorHAnsi"/>
          <w:b/>
          <w:bCs/>
          <w:sz w:val="22"/>
          <w:szCs w:val="22"/>
          <w:highlight w:val="yellow"/>
        </w:rPr>
        <w:t xml:space="preserve">subject to the availability of financial resources, </w:t>
      </w:r>
      <w:r w:rsidR="002878B4" w:rsidRPr="00910A23">
        <w:rPr>
          <w:rFonts w:eastAsiaTheme="minorHAnsi"/>
          <w:b/>
          <w:bCs/>
          <w:sz w:val="22"/>
          <w:szCs w:val="22"/>
          <w:highlight w:val="yellow"/>
        </w:rPr>
        <w:t>decide to</w:t>
      </w:r>
      <w:r w:rsidR="002878B4" w:rsidRPr="00910A23">
        <w:rPr>
          <w:rFonts w:eastAsiaTheme="minorHAnsi"/>
          <w:sz w:val="22"/>
          <w:szCs w:val="22"/>
          <w:highlight w:val="yellow"/>
        </w:rPr>
        <w:t xml:space="preserve"> </w:t>
      </w:r>
      <w:r w:rsidR="000F0D44" w:rsidRPr="00270C23">
        <w:rPr>
          <w:rFonts w:eastAsiaTheme="minorHAnsi"/>
          <w:strike/>
          <w:sz w:val="22"/>
          <w:szCs w:val="22"/>
          <w:highlight w:val="yellow"/>
        </w:rPr>
        <w:t>upon the invitation of the President</w:t>
      </w:r>
      <w:r w:rsidR="009A2A37" w:rsidRPr="00270C23">
        <w:rPr>
          <w:rFonts w:eastAsiaTheme="minorHAnsi"/>
          <w:sz w:val="22"/>
          <w:szCs w:val="22"/>
          <w:highlight w:val="yellow"/>
        </w:rPr>
        <w:t>,</w:t>
      </w:r>
      <w:r w:rsidR="000F0D44" w:rsidRPr="00270C23">
        <w:rPr>
          <w:rFonts w:eastAsiaTheme="minorHAnsi"/>
          <w:sz w:val="22"/>
          <w:szCs w:val="22"/>
          <w:highlight w:val="yellow"/>
        </w:rPr>
        <w:t xml:space="preserve"> meet</w:t>
      </w:r>
      <w:r w:rsidR="000F0D44" w:rsidRPr="00910A23">
        <w:rPr>
          <w:rFonts w:eastAsiaTheme="minorHAnsi"/>
          <w:sz w:val="22"/>
          <w:szCs w:val="22"/>
          <w:highlight w:val="yellow"/>
        </w:rPr>
        <w:t xml:space="preserve"> at a location outside Nairobi.  </w:t>
      </w:r>
      <w:r w:rsidR="00753653" w:rsidRPr="00910A23">
        <w:rPr>
          <w:rFonts w:eastAsiaTheme="minorHAnsi"/>
          <w:sz w:val="22"/>
          <w:szCs w:val="22"/>
          <w:highlight w:val="yellow"/>
        </w:rPr>
        <w:t>Depending on the agenda, the President</w:t>
      </w:r>
      <w:r w:rsidR="0031565A" w:rsidRPr="00910A23">
        <w:rPr>
          <w:rFonts w:eastAsiaTheme="minorHAnsi"/>
          <w:sz w:val="22"/>
          <w:szCs w:val="22"/>
          <w:highlight w:val="yellow"/>
        </w:rPr>
        <w:t xml:space="preserve">, </w:t>
      </w:r>
      <w:commentRangeStart w:id="4"/>
      <w:r w:rsidR="0031565A" w:rsidRPr="00910A23">
        <w:rPr>
          <w:rFonts w:eastAsiaTheme="minorHAnsi"/>
          <w:b/>
          <w:bCs/>
          <w:sz w:val="22"/>
          <w:szCs w:val="22"/>
          <w:highlight w:val="yellow"/>
        </w:rPr>
        <w:t xml:space="preserve">after consultation with the other </w:t>
      </w:r>
      <w:r w:rsidR="00733CBD" w:rsidRPr="00910A23">
        <w:rPr>
          <w:rFonts w:eastAsiaTheme="minorHAnsi"/>
          <w:b/>
          <w:bCs/>
          <w:sz w:val="22"/>
          <w:szCs w:val="22"/>
          <w:highlight w:val="yellow"/>
        </w:rPr>
        <w:t>m</w:t>
      </w:r>
      <w:r w:rsidR="0031565A" w:rsidRPr="00910A23">
        <w:rPr>
          <w:rFonts w:eastAsiaTheme="minorHAnsi"/>
          <w:b/>
          <w:bCs/>
          <w:sz w:val="22"/>
          <w:szCs w:val="22"/>
          <w:highlight w:val="yellow"/>
        </w:rPr>
        <w:t>embers of the Bureau</w:t>
      </w:r>
      <w:commentRangeEnd w:id="4"/>
      <w:r w:rsidR="00663A2D" w:rsidRPr="00910A23">
        <w:rPr>
          <w:rStyle w:val="CommentReference"/>
          <w:b/>
          <w:bCs/>
          <w:highlight w:val="yellow"/>
        </w:rPr>
        <w:commentReference w:id="4"/>
      </w:r>
      <w:r w:rsidR="0031565A" w:rsidRPr="00910A23">
        <w:rPr>
          <w:rFonts w:eastAsiaTheme="minorHAnsi"/>
          <w:sz w:val="22"/>
          <w:szCs w:val="22"/>
          <w:highlight w:val="yellow"/>
        </w:rPr>
        <w:t>,</w:t>
      </w:r>
      <w:r w:rsidR="00753653" w:rsidRPr="00910A23">
        <w:rPr>
          <w:rFonts w:eastAsiaTheme="minorHAnsi"/>
          <w:sz w:val="22"/>
          <w:szCs w:val="22"/>
          <w:highlight w:val="yellow"/>
        </w:rPr>
        <w:t xml:space="preserve"> may invite observers </w:t>
      </w:r>
      <w:r w:rsidR="0031565A" w:rsidRPr="00910A23">
        <w:rPr>
          <w:rFonts w:eastAsiaTheme="minorHAnsi"/>
          <w:b/>
          <w:bCs/>
          <w:sz w:val="22"/>
          <w:szCs w:val="22"/>
          <w:highlight w:val="yellow"/>
        </w:rPr>
        <w:t xml:space="preserve">from member States </w:t>
      </w:r>
      <w:r w:rsidR="00663A2D" w:rsidRPr="00910A23">
        <w:rPr>
          <w:rFonts w:eastAsiaTheme="minorHAnsi"/>
          <w:b/>
          <w:bCs/>
          <w:sz w:val="22"/>
          <w:szCs w:val="22"/>
          <w:highlight w:val="yellow"/>
        </w:rPr>
        <w:t xml:space="preserve">or </w:t>
      </w:r>
      <w:r w:rsidR="00733CBD" w:rsidRPr="00910A23">
        <w:rPr>
          <w:rFonts w:eastAsiaTheme="minorHAnsi"/>
          <w:b/>
          <w:bCs/>
          <w:sz w:val="22"/>
          <w:szCs w:val="22"/>
          <w:highlight w:val="yellow"/>
        </w:rPr>
        <w:t xml:space="preserve">members </w:t>
      </w:r>
      <w:r w:rsidR="002878B4" w:rsidRPr="00910A23">
        <w:rPr>
          <w:rFonts w:eastAsiaTheme="minorHAnsi"/>
          <w:b/>
          <w:bCs/>
          <w:sz w:val="22"/>
          <w:szCs w:val="22"/>
          <w:highlight w:val="yellow"/>
        </w:rPr>
        <w:t xml:space="preserve">of </w:t>
      </w:r>
      <w:r w:rsidR="00CA4E57" w:rsidRPr="00910A23">
        <w:rPr>
          <w:rFonts w:eastAsiaTheme="minorHAnsi"/>
          <w:b/>
          <w:bCs/>
          <w:sz w:val="22"/>
          <w:szCs w:val="22"/>
          <w:highlight w:val="yellow"/>
        </w:rPr>
        <w:t>UN S</w:t>
      </w:r>
      <w:r w:rsidR="00733CBD" w:rsidRPr="00910A23">
        <w:rPr>
          <w:rFonts w:eastAsiaTheme="minorHAnsi"/>
          <w:b/>
          <w:bCs/>
          <w:sz w:val="22"/>
          <w:szCs w:val="22"/>
          <w:highlight w:val="yellow"/>
        </w:rPr>
        <w:t>pecialized Agencies</w:t>
      </w:r>
      <w:r w:rsidR="00733CBD" w:rsidRPr="00910A23">
        <w:rPr>
          <w:rFonts w:eastAsiaTheme="minorHAnsi"/>
          <w:sz w:val="22"/>
          <w:szCs w:val="22"/>
          <w:highlight w:val="yellow"/>
        </w:rPr>
        <w:t xml:space="preserve"> </w:t>
      </w:r>
      <w:r w:rsidR="00753653" w:rsidRPr="00270C23">
        <w:rPr>
          <w:rFonts w:eastAsiaTheme="minorHAnsi"/>
          <w:strike/>
          <w:sz w:val="22"/>
          <w:szCs w:val="22"/>
          <w:highlight w:val="yellow"/>
        </w:rPr>
        <w:t>to attend Bureau meetings. The President may also invite other individuals</w:t>
      </w:r>
      <w:r w:rsidR="00753653" w:rsidRPr="00910A23">
        <w:rPr>
          <w:rFonts w:eastAsiaTheme="minorHAnsi"/>
          <w:b/>
          <w:bCs/>
          <w:sz w:val="22"/>
          <w:szCs w:val="22"/>
          <w:highlight w:val="yellow"/>
        </w:rPr>
        <w:t xml:space="preserve"> </w:t>
      </w:r>
      <w:r w:rsidR="00753653" w:rsidRPr="00910A23">
        <w:rPr>
          <w:rFonts w:eastAsiaTheme="minorHAnsi"/>
          <w:sz w:val="22"/>
          <w:szCs w:val="22"/>
          <w:highlight w:val="yellow"/>
        </w:rPr>
        <w:t xml:space="preserve">or organizations as </w:t>
      </w:r>
      <w:r w:rsidR="00753653" w:rsidRPr="00270C23">
        <w:rPr>
          <w:rFonts w:eastAsiaTheme="minorHAnsi"/>
          <w:strike/>
          <w:sz w:val="22"/>
          <w:szCs w:val="22"/>
          <w:highlight w:val="yellow"/>
        </w:rPr>
        <w:t>observers</w:t>
      </w:r>
      <w:r w:rsidR="00753653" w:rsidRPr="00910A23">
        <w:rPr>
          <w:rFonts w:eastAsiaTheme="minorHAnsi"/>
          <w:sz w:val="22"/>
          <w:szCs w:val="22"/>
          <w:highlight w:val="yellow"/>
        </w:rPr>
        <w:t xml:space="preserve"> if they have qualifications with regard to matters on the agenda.</w:t>
      </w:r>
      <w:r w:rsidR="00A74E4B" w:rsidRPr="00910A23">
        <w:rPr>
          <w:rFonts w:eastAsiaTheme="minorHAnsi"/>
          <w:sz w:val="22"/>
          <w:szCs w:val="22"/>
          <w:highlight w:val="yellow"/>
        </w:rPr>
        <w:t xml:space="preserve"> </w:t>
      </w:r>
      <w:commentRangeStart w:id="5"/>
      <w:r w:rsidR="007D780D" w:rsidRPr="00910A23">
        <w:rPr>
          <w:rFonts w:eastAsiaTheme="minorHAnsi"/>
          <w:b/>
          <w:bCs/>
          <w:sz w:val="22"/>
          <w:szCs w:val="22"/>
          <w:highlight w:val="yellow"/>
        </w:rPr>
        <w:t xml:space="preserve">The </w:t>
      </w:r>
      <w:r w:rsidR="0031565A" w:rsidRPr="00910A23">
        <w:rPr>
          <w:rFonts w:eastAsiaTheme="minorHAnsi"/>
          <w:b/>
          <w:bCs/>
          <w:sz w:val="22"/>
          <w:szCs w:val="22"/>
          <w:highlight w:val="yellow"/>
        </w:rPr>
        <w:t>i</w:t>
      </w:r>
      <w:r w:rsidR="007D780D" w:rsidRPr="00910A23">
        <w:rPr>
          <w:rFonts w:eastAsiaTheme="minorHAnsi"/>
          <w:b/>
          <w:bCs/>
          <w:sz w:val="22"/>
          <w:szCs w:val="22"/>
          <w:highlight w:val="yellow"/>
        </w:rPr>
        <w:t>nvitations for the meeting should be sent 14 days in advance of the meeting and the related documents should be available 10 days in advance.</w:t>
      </w:r>
      <w:r w:rsidR="007D780D" w:rsidRPr="00910A23">
        <w:rPr>
          <w:rFonts w:eastAsiaTheme="minorHAnsi"/>
          <w:sz w:val="22"/>
          <w:szCs w:val="22"/>
          <w:highlight w:val="yellow"/>
        </w:rPr>
        <w:t xml:space="preserve"> </w:t>
      </w:r>
      <w:commentRangeEnd w:id="5"/>
      <w:r w:rsidR="00663A2D" w:rsidRPr="00910A23">
        <w:rPr>
          <w:rStyle w:val="CommentReference"/>
          <w:highlight w:val="yellow"/>
        </w:rPr>
        <w:commentReference w:id="5"/>
      </w:r>
    </w:p>
    <w:p w14:paraId="04EF4EB6" w14:textId="77777777" w:rsidR="00780AED" w:rsidRPr="00C754C8" w:rsidRDefault="00780AED" w:rsidP="00753653">
      <w:pPr>
        <w:tabs>
          <w:tab w:val="clear" w:pos="1247"/>
          <w:tab w:val="clear" w:pos="1814"/>
          <w:tab w:val="clear" w:pos="2381"/>
          <w:tab w:val="clear" w:pos="2948"/>
          <w:tab w:val="clear" w:pos="3515"/>
        </w:tabs>
        <w:spacing w:line="276" w:lineRule="auto"/>
        <w:rPr>
          <w:rFonts w:eastAsiaTheme="minorHAnsi"/>
          <w:sz w:val="22"/>
          <w:szCs w:val="22"/>
          <w:u w:val="single"/>
        </w:rPr>
      </w:pPr>
    </w:p>
    <w:p w14:paraId="08A30DE3" w14:textId="77777777" w:rsidR="00753653" w:rsidRPr="00FE3539" w:rsidRDefault="00753653" w:rsidP="00753653">
      <w:pPr>
        <w:tabs>
          <w:tab w:val="clear" w:pos="1247"/>
          <w:tab w:val="clear" w:pos="1814"/>
          <w:tab w:val="clear" w:pos="2381"/>
          <w:tab w:val="clear" w:pos="2948"/>
          <w:tab w:val="clear" w:pos="3515"/>
        </w:tabs>
        <w:spacing w:line="276" w:lineRule="auto"/>
        <w:rPr>
          <w:rFonts w:eastAsiaTheme="minorHAnsi"/>
          <w:sz w:val="22"/>
          <w:szCs w:val="22"/>
          <w:u w:val="single"/>
        </w:rPr>
      </w:pPr>
      <w:r w:rsidRPr="00FE3539">
        <w:rPr>
          <w:rFonts w:eastAsiaTheme="minorHAnsi"/>
          <w:sz w:val="22"/>
          <w:szCs w:val="22"/>
          <w:u w:val="single"/>
        </w:rPr>
        <w:t xml:space="preserve">Quorum </w:t>
      </w:r>
    </w:p>
    <w:p w14:paraId="72586879" w14:textId="77777777" w:rsidR="00753653" w:rsidRPr="00FE3539" w:rsidRDefault="00753653" w:rsidP="00753653">
      <w:pPr>
        <w:tabs>
          <w:tab w:val="clear" w:pos="1247"/>
          <w:tab w:val="clear" w:pos="1814"/>
          <w:tab w:val="clear" w:pos="2381"/>
          <w:tab w:val="clear" w:pos="2948"/>
          <w:tab w:val="clear" w:pos="3515"/>
        </w:tabs>
        <w:spacing w:line="276" w:lineRule="auto"/>
        <w:rPr>
          <w:rFonts w:eastAsiaTheme="minorHAnsi"/>
          <w:sz w:val="22"/>
          <w:szCs w:val="22"/>
        </w:rPr>
      </w:pPr>
    </w:p>
    <w:p w14:paraId="181A3145" w14:textId="35A34722" w:rsidR="00753653" w:rsidRPr="00FE3539" w:rsidRDefault="00D51785" w:rsidP="00753653">
      <w:pPr>
        <w:tabs>
          <w:tab w:val="clear" w:pos="1247"/>
          <w:tab w:val="clear" w:pos="1814"/>
          <w:tab w:val="clear" w:pos="2381"/>
          <w:tab w:val="clear" w:pos="2948"/>
          <w:tab w:val="clear" w:pos="3515"/>
        </w:tabs>
        <w:spacing w:line="276" w:lineRule="auto"/>
        <w:rPr>
          <w:rFonts w:eastAsiaTheme="minorHAnsi"/>
          <w:sz w:val="22"/>
          <w:szCs w:val="22"/>
        </w:rPr>
      </w:pPr>
      <w:r w:rsidRPr="00FE3539">
        <w:rPr>
          <w:rFonts w:eastAsiaTheme="minorHAnsi"/>
          <w:sz w:val="22"/>
          <w:szCs w:val="22"/>
        </w:rPr>
        <w:t>6</w:t>
      </w:r>
      <w:r w:rsidR="00753653" w:rsidRPr="00FE3539">
        <w:rPr>
          <w:rFonts w:eastAsiaTheme="minorHAnsi"/>
          <w:sz w:val="22"/>
          <w:szCs w:val="22"/>
        </w:rPr>
        <w:t xml:space="preserve">. </w:t>
      </w:r>
      <w:r w:rsidR="00BE3AF8" w:rsidRPr="00FE3539">
        <w:rPr>
          <w:rFonts w:eastAsiaTheme="minorHAnsi"/>
          <w:bCs/>
          <w:sz w:val="22"/>
          <w:szCs w:val="22"/>
        </w:rPr>
        <w:t xml:space="preserve">Following </w:t>
      </w:r>
      <w:r w:rsidR="006A4659" w:rsidRPr="00FE3539">
        <w:rPr>
          <w:rFonts w:eastAsiaTheme="minorHAnsi"/>
          <w:bCs/>
          <w:sz w:val="22"/>
          <w:szCs w:val="22"/>
        </w:rPr>
        <w:t xml:space="preserve">rule </w:t>
      </w:r>
      <w:r w:rsidR="00BE3AF8" w:rsidRPr="00FE3539">
        <w:rPr>
          <w:rFonts w:eastAsiaTheme="minorHAnsi"/>
          <w:bCs/>
          <w:sz w:val="22"/>
          <w:szCs w:val="22"/>
        </w:rPr>
        <w:t xml:space="preserve">32 of the </w:t>
      </w:r>
      <w:r w:rsidR="006A4659" w:rsidRPr="00FE3539">
        <w:rPr>
          <w:rFonts w:eastAsiaTheme="minorHAnsi"/>
          <w:bCs/>
          <w:sz w:val="22"/>
          <w:szCs w:val="22"/>
        </w:rPr>
        <w:t xml:space="preserve">Rules </w:t>
      </w:r>
      <w:r w:rsidR="00BE3AF8" w:rsidRPr="00FE3539">
        <w:rPr>
          <w:rFonts w:eastAsiaTheme="minorHAnsi"/>
          <w:bCs/>
          <w:sz w:val="22"/>
          <w:szCs w:val="22"/>
        </w:rPr>
        <w:t xml:space="preserve">of </w:t>
      </w:r>
      <w:r w:rsidR="006A4659" w:rsidRPr="00FE3539">
        <w:rPr>
          <w:rFonts w:eastAsiaTheme="minorHAnsi"/>
          <w:bCs/>
          <w:sz w:val="22"/>
          <w:szCs w:val="22"/>
        </w:rPr>
        <w:t>P</w:t>
      </w:r>
      <w:r w:rsidR="00BE3AF8" w:rsidRPr="00FE3539">
        <w:rPr>
          <w:rFonts w:eastAsiaTheme="minorHAnsi"/>
          <w:bCs/>
          <w:sz w:val="22"/>
          <w:szCs w:val="22"/>
        </w:rPr>
        <w:t>rocedure on quorum for the meetings of the Environment Assembly, t</w:t>
      </w:r>
      <w:r w:rsidR="00753653" w:rsidRPr="00FE3539">
        <w:rPr>
          <w:rFonts w:eastAsiaTheme="minorHAnsi"/>
          <w:bCs/>
          <w:sz w:val="22"/>
          <w:szCs w:val="22"/>
        </w:rPr>
        <w:t>he President may declare a meeting open when at least on</w:t>
      </w:r>
      <w:r w:rsidR="009A2A37" w:rsidRPr="00FE3539">
        <w:rPr>
          <w:rFonts w:eastAsiaTheme="minorHAnsi"/>
          <w:bCs/>
          <w:sz w:val="22"/>
          <w:szCs w:val="22"/>
        </w:rPr>
        <w:t>e</w:t>
      </w:r>
      <w:r w:rsidR="00753653" w:rsidRPr="00FE3539">
        <w:rPr>
          <w:rFonts w:eastAsiaTheme="minorHAnsi"/>
          <w:bCs/>
          <w:sz w:val="22"/>
          <w:szCs w:val="22"/>
        </w:rPr>
        <w:t xml:space="preserve"> third of the members of the Bureau</w:t>
      </w:r>
      <w:r w:rsidR="00753653" w:rsidRPr="00FE3539">
        <w:rPr>
          <w:rFonts w:eastAsiaTheme="minorHAnsi"/>
          <w:sz w:val="22"/>
          <w:szCs w:val="22"/>
        </w:rPr>
        <w:t xml:space="preserve"> that have been elected by the Environment Assembly to the Bureau are present. The presen</w:t>
      </w:r>
      <w:r w:rsidR="009A2A37" w:rsidRPr="00FE3539">
        <w:rPr>
          <w:rFonts w:eastAsiaTheme="minorHAnsi"/>
          <w:sz w:val="22"/>
          <w:szCs w:val="22"/>
        </w:rPr>
        <w:t>ce</w:t>
      </w:r>
      <w:r w:rsidR="00753653" w:rsidRPr="00FE3539">
        <w:rPr>
          <w:rFonts w:eastAsiaTheme="minorHAnsi"/>
          <w:sz w:val="22"/>
          <w:szCs w:val="22"/>
        </w:rPr>
        <w:t xml:space="preserve"> of a majority of members shall be required for any decision to be taken.  </w:t>
      </w:r>
    </w:p>
    <w:p w14:paraId="1F9C1D68" w14:textId="6B2D01D9" w:rsidR="00140D90" w:rsidRPr="00FE3539" w:rsidRDefault="00140D90" w:rsidP="00753653">
      <w:pPr>
        <w:tabs>
          <w:tab w:val="clear" w:pos="1247"/>
          <w:tab w:val="clear" w:pos="1814"/>
          <w:tab w:val="clear" w:pos="2381"/>
          <w:tab w:val="clear" w:pos="2948"/>
          <w:tab w:val="clear" w:pos="3515"/>
        </w:tabs>
        <w:spacing w:line="276" w:lineRule="auto"/>
        <w:rPr>
          <w:rFonts w:eastAsiaTheme="minorHAnsi"/>
          <w:sz w:val="22"/>
          <w:szCs w:val="22"/>
        </w:rPr>
      </w:pPr>
    </w:p>
    <w:p w14:paraId="38ACD72C" w14:textId="1620BF77" w:rsidR="00140D90" w:rsidRPr="00FE3539" w:rsidRDefault="00140D90" w:rsidP="00753653">
      <w:pPr>
        <w:tabs>
          <w:tab w:val="clear" w:pos="1247"/>
          <w:tab w:val="clear" w:pos="1814"/>
          <w:tab w:val="clear" w:pos="2381"/>
          <w:tab w:val="clear" w:pos="2948"/>
          <w:tab w:val="clear" w:pos="3515"/>
        </w:tabs>
        <w:spacing w:line="276" w:lineRule="auto"/>
        <w:rPr>
          <w:rFonts w:eastAsiaTheme="minorHAnsi"/>
          <w:bCs/>
          <w:sz w:val="22"/>
          <w:szCs w:val="22"/>
          <w:u w:val="single"/>
        </w:rPr>
      </w:pPr>
      <w:bookmarkStart w:id="6" w:name="_Hlk32347284"/>
      <w:r w:rsidRPr="00FE3539">
        <w:rPr>
          <w:rFonts w:eastAsiaTheme="minorHAnsi"/>
          <w:bCs/>
          <w:sz w:val="22"/>
          <w:szCs w:val="22"/>
          <w:u w:val="single"/>
        </w:rPr>
        <w:t>Decision-making</w:t>
      </w:r>
    </w:p>
    <w:p w14:paraId="015DE4AB" w14:textId="4E1A049F" w:rsidR="00140D90" w:rsidRPr="00FE3539" w:rsidRDefault="00140D90" w:rsidP="00753653">
      <w:pPr>
        <w:tabs>
          <w:tab w:val="clear" w:pos="1247"/>
          <w:tab w:val="clear" w:pos="1814"/>
          <w:tab w:val="clear" w:pos="2381"/>
          <w:tab w:val="clear" w:pos="2948"/>
          <w:tab w:val="clear" w:pos="3515"/>
        </w:tabs>
        <w:spacing w:line="276" w:lineRule="auto"/>
        <w:rPr>
          <w:rFonts w:eastAsiaTheme="minorHAnsi"/>
          <w:b/>
          <w:sz w:val="22"/>
          <w:szCs w:val="22"/>
          <w:u w:val="single"/>
        </w:rPr>
      </w:pPr>
    </w:p>
    <w:p w14:paraId="57301576" w14:textId="74F246A5" w:rsidR="00140D90" w:rsidRPr="00270C23" w:rsidRDefault="00D51785" w:rsidP="00753653">
      <w:pPr>
        <w:tabs>
          <w:tab w:val="clear" w:pos="1247"/>
          <w:tab w:val="clear" w:pos="1814"/>
          <w:tab w:val="clear" w:pos="2381"/>
          <w:tab w:val="clear" w:pos="2948"/>
          <w:tab w:val="clear" w:pos="3515"/>
        </w:tabs>
        <w:spacing w:line="276" w:lineRule="auto"/>
        <w:rPr>
          <w:rFonts w:eastAsiaTheme="minorHAnsi"/>
          <w:bCs/>
          <w:strike/>
          <w:sz w:val="22"/>
          <w:szCs w:val="22"/>
        </w:rPr>
      </w:pPr>
      <w:r w:rsidRPr="00FE3539">
        <w:rPr>
          <w:rFonts w:eastAsiaTheme="minorHAnsi"/>
          <w:bCs/>
          <w:sz w:val="22"/>
          <w:szCs w:val="22"/>
        </w:rPr>
        <w:t>7</w:t>
      </w:r>
      <w:r w:rsidRPr="00270C23">
        <w:rPr>
          <w:rFonts w:eastAsiaTheme="minorHAnsi"/>
          <w:bCs/>
          <w:sz w:val="22"/>
          <w:szCs w:val="22"/>
          <w:highlight w:val="yellow"/>
        </w:rPr>
        <w:t xml:space="preserve">. </w:t>
      </w:r>
      <w:commentRangeStart w:id="7"/>
      <w:commentRangeStart w:id="8"/>
      <w:r w:rsidR="00EF3EFD" w:rsidRPr="00270C23">
        <w:rPr>
          <w:rFonts w:eastAsiaTheme="minorHAnsi"/>
          <w:b/>
          <w:bCs/>
          <w:sz w:val="22"/>
          <w:szCs w:val="22"/>
          <w:highlight w:val="yellow"/>
        </w:rPr>
        <w:t>Without prejudice to rule 49 of the Rules of Procedure, the</w:t>
      </w:r>
      <w:r w:rsidR="00EF3EFD" w:rsidRPr="00270C23">
        <w:rPr>
          <w:rFonts w:eastAsiaTheme="minorHAnsi"/>
          <w:bCs/>
          <w:sz w:val="22"/>
          <w:szCs w:val="22"/>
          <w:highlight w:val="yellow"/>
        </w:rPr>
        <w:t xml:space="preserve"> </w:t>
      </w:r>
      <w:commentRangeEnd w:id="7"/>
      <w:r w:rsidR="00C754C8" w:rsidRPr="00270C23">
        <w:rPr>
          <w:rStyle w:val="CommentReference"/>
          <w:highlight w:val="yellow"/>
        </w:rPr>
        <w:commentReference w:id="7"/>
      </w:r>
      <w:commentRangeEnd w:id="8"/>
      <w:r w:rsidR="009B649B" w:rsidRPr="00270C23">
        <w:rPr>
          <w:rStyle w:val="CommentReference"/>
          <w:highlight w:val="yellow"/>
        </w:rPr>
        <w:commentReference w:id="8"/>
      </w:r>
      <w:r w:rsidR="00140D90" w:rsidRPr="00270C23">
        <w:rPr>
          <w:rFonts w:eastAsiaTheme="minorHAnsi"/>
          <w:bCs/>
          <w:sz w:val="22"/>
          <w:szCs w:val="22"/>
          <w:highlight w:val="yellow"/>
        </w:rPr>
        <w:t xml:space="preserve">Bureau shall to the extent </w:t>
      </w:r>
      <w:proofErr w:type="gramStart"/>
      <w:r w:rsidR="00140D90" w:rsidRPr="00270C23">
        <w:rPr>
          <w:rFonts w:eastAsiaTheme="minorHAnsi"/>
          <w:bCs/>
          <w:sz w:val="22"/>
          <w:szCs w:val="22"/>
          <w:highlight w:val="yellow"/>
        </w:rPr>
        <w:t>possible</w:t>
      </w:r>
      <w:proofErr w:type="gramEnd"/>
      <w:r w:rsidR="00140D90" w:rsidRPr="00270C23">
        <w:rPr>
          <w:rFonts w:eastAsiaTheme="minorHAnsi"/>
          <w:bCs/>
          <w:sz w:val="22"/>
          <w:szCs w:val="22"/>
          <w:highlight w:val="yellow"/>
        </w:rPr>
        <w:t xml:space="preserve"> take all decisions by consensus. </w:t>
      </w:r>
      <w:r w:rsidR="00A334C8" w:rsidRPr="00270C23">
        <w:rPr>
          <w:rFonts w:eastAsiaTheme="minorHAnsi"/>
          <w:bCs/>
          <w:strike/>
          <w:sz w:val="22"/>
          <w:szCs w:val="22"/>
          <w:highlight w:val="yellow"/>
        </w:rPr>
        <w:t xml:space="preserve">When all efforts to reach consensus have been exhausted, </w:t>
      </w:r>
      <w:r w:rsidR="00140D90" w:rsidRPr="00270C23">
        <w:rPr>
          <w:rFonts w:eastAsiaTheme="minorHAnsi"/>
          <w:bCs/>
          <w:strike/>
          <w:sz w:val="22"/>
          <w:szCs w:val="22"/>
          <w:highlight w:val="yellow"/>
        </w:rPr>
        <w:t>decisions of the Bureau shall be taken by a majority of the members present and voting</w:t>
      </w:r>
      <w:r w:rsidR="00BE3AF8" w:rsidRPr="00270C23">
        <w:rPr>
          <w:rFonts w:eastAsiaTheme="minorHAnsi"/>
          <w:bCs/>
          <w:strike/>
          <w:sz w:val="22"/>
          <w:szCs w:val="22"/>
          <w:highlight w:val="yellow"/>
        </w:rPr>
        <w:t xml:space="preserve"> as provided for in rule 49 of the rules of procedure</w:t>
      </w:r>
      <w:r w:rsidR="00140D90" w:rsidRPr="00270C23">
        <w:rPr>
          <w:rFonts w:eastAsiaTheme="minorHAnsi"/>
          <w:bCs/>
          <w:strike/>
          <w:sz w:val="22"/>
          <w:szCs w:val="22"/>
          <w:highlight w:val="yellow"/>
        </w:rPr>
        <w:t>.</w:t>
      </w:r>
      <w:r w:rsidR="00140D90" w:rsidRPr="00270C23">
        <w:rPr>
          <w:rFonts w:eastAsiaTheme="minorHAnsi"/>
          <w:bCs/>
          <w:strike/>
          <w:sz w:val="22"/>
          <w:szCs w:val="22"/>
        </w:rPr>
        <w:t xml:space="preserve">  </w:t>
      </w:r>
    </w:p>
    <w:bookmarkEnd w:id="6"/>
    <w:p w14:paraId="3FE0D3A5" w14:textId="77777777" w:rsidR="00753653" w:rsidRPr="00FE3539" w:rsidRDefault="00753653" w:rsidP="00753653">
      <w:pPr>
        <w:tabs>
          <w:tab w:val="clear" w:pos="1247"/>
          <w:tab w:val="clear" w:pos="1814"/>
          <w:tab w:val="clear" w:pos="2381"/>
          <w:tab w:val="clear" w:pos="2948"/>
          <w:tab w:val="clear" w:pos="3515"/>
        </w:tabs>
        <w:spacing w:line="276" w:lineRule="auto"/>
        <w:rPr>
          <w:rFonts w:eastAsiaTheme="minorHAnsi"/>
          <w:sz w:val="22"/>
          <w:szCs w:val="22"/>
        </w:rPr>
      </w:pPr>
    </w:p>
    <w:p w14:paraId="2F2447E5" w14:textId="77777777" w:rsidR="00753653" w:rsidRPr="00FE3539" w:rsidRDefault="00753653" w:rsidP="00753653">
      <w:pPr>
        <w:tabs>
          <w:tab w:val="clear" w:pos="1247"/>
          <w:tab w:val="clear" w:pos="1814"/>
          <w:tab w:val="clear" w:pos="2381"/>
          <w:tab w:val="clear" w:pos="2948"/>
          <w:tab w:val="clear" w:pos="3515"/>
        </w:tabs>
        <w:spacing w:line="276" w:lineRule="auto"/>
        <w:rPr>
          <w:rFonts w:eastAsiaTheme="minorHAnsi"/>
          <w:sz w:val="22"/>
          <w:szCs w:val="22"/>
          <w:u w:val="single"/>
        </w:rPr>
      </w:pPr>
      <w:r w:rsidRPr="00FE3539">
        <w:rPr>
          <w:rFonts w:eastAsiaTheme="minorHAnsi"/>
          <w:sz w:val="22"/>
          <w:szCs w:val="22"/>
          <w:u w:val="single"/>
        </w:rPr>
        <w:t>Joint Bureau Meetings</w:t>
      </w:r>
    </w:p>
    <w:p w14:paraId="1DE6E5B3" w14:textId="77777777" w:rsidR="00753653" w:rsidRPr="00FE3539" w:rsidRDefault="00753653" w:rsidP="00753653">
      <w:pPr>
        <w:tabs>
          <w:tab w:val="clear" w:pos="1247"/>
          <w:tab w:val="clear" w:pos="1814"/>
          <w:tab w:val="clear" w:pos="2381"/>
          <w:tab w:val="clear" w:pos="2948"/>
          <w:tab w:val="clear" w:pos="3515"/>
        </w:tabs>
        <w:spacing w:line="276" w:lineRule="auto"/>
        <w:rPr>
          <w:rFonts w:eastAsiaTheme="minorHAnsi"/>
          <w:sz w:val="22"/>
          <w:szCs w:val="22"/>
        </w:rPr>
      </w:pPr>
    </w:p>
    <w:p w14:paraId="7BFB5D79" w14:textId="21FA721E" w:rsidR="008462A6" w:rsidRPr="00FE3539" w:rsidRDefault="00D51785" w:rsidP="00753653">
      <w:pPr>
        <w:tabs>
          <w:tab w:val="clear" w:pos="1247"/>
          <w:tab w:val="clear" w:pos="1814"/>
          <w:tab w:val="clear" w:pos="2381"/>
          <w:tab w:val="clear" w:pos="2948"/>
          <w:tab w:val="clear" w:pos="3515"/>
        </w:tabs>
        <w:spacing w:line="276" w:lineRule="auto"/>
        <w:rPr>
          <w:rFonts w:eastAsiaTheme="minorHAnsi"/>
          <w:b/>
          <w:sz w:val="22"/>
          <w:szCs w:val="22"/>
        </w:rPr>
      </w:pPr>
      <w:r w:rsidRPr="00006954">
        <w:rPr>
          <w:rFonts w:eastAsiaTheme="minorHAnsi"/>
          <w:sz w:val="22"/>
          <w:szCs w:val="22"/>
          <w:highlight w:val="yellow"/>
        </w:rPr>
        <w:t>8</w:t>
      </w:r>
      <w:r w:rsidR="00753653" w:rsidRPr="00006954">
        <w:rPr>
          <w:rFonts w:eastAsiaTheme="minorHAnsi"/>
          <w:sz w:val="22"/>
          <w:szCs w:val="22"/>
          <w:highlight w:val="yellow"/>
        </w:rPr>
        <w:t xml:space="preserve">. Joint Bureau meetings may be held between the Bureau of the Environment Assembly and the Bureau of the Committee.  </w:t>
      </w:r>
      <w:r w:rsidR="00951F8A" w:rsidRPr="00006954">
        <w:rPr>
          <w:rFonts w:eastAsiaTheme="minorHAnsi"/>
          <w:sz w:val="22"/>
          <w:szCs w:val="22"/>
          <w:highlight w:val="yellow"/>
        </w:rPr>
        <w:t xml:space="preserve">A joint </w:t>
      </w:r>
      <w:r w:rsidR="00951F8A" w:rsidRPr="00006954">
        <w:rPr>
          <w:rFonts w:eastAsiaTheme="minorHAnsi"/>
          <w:sz w:val="22"/>
          <w:szCs w:val="22"/>
          <w:highlight w:val="yellow"/>
        </w:rPr>
        <w:t xml:space="preserve">meeting </w:t>
      </w:r>
      <w:commentRangeStart w:id="9"/>
      <w:commentRangeStart w:id="10"/>
      <w:r w:rsidR="00A432F5" w:rsidRPr="00910A23">
        <w:rPr>
          <w:rFonts w:eastAsiaTheme="minorHAnsi"/>
          <w:b/>
          <w:bCs/>
          <w:sz w:val="22"/>
          <w:szCs w:val="22"/>
          <w:highlight w:val="yellow"/>
        </w:rPr>
        <w:t>shall as a general practice be held in Nairobi, and</w:t>
      </w:r>
      <w:r w:rsidR="00A432F5">
        <w:rPr>
          <w:rFonts w:eastAsiaTheme="minorHAnsi"/>
          <w:sz w:val="22"/>
          <w:szCs w:val="22"/>
          <w:highlight w:val="yellow"/>
        </w:rPr>
        <w:t xml:space="preserve"> </w:t>
      </w:r>
      <w:r w:rsidR="00951F8A" w:rsidRPr="00006954">
        <w:rPr>
          <w:rFonts w:eastAsiaTheme="minorHAnsi"/>
          <w:sz w:val="22"/>
          <w:szCs w:val="22"/>
          <w:highlight w:val="yellow"/>
        </w:rPr>
        <w:t xml:space="preserve">may, </w:t>
      </w:r>
      <w:r w:rsidR="00A432F5" w:rsidRPr="00910A23">
        <w:rPr>
          <w:rFonts w:eastAsiaTheme="minorHAnsi"/>
          <w:b/>
          <w:bCs/>
          <w:sz w:val="22"/>
          <w:szCs w:val="22"/>
          <w:highlight w:val="yellow"/>
        </w:rPr>
        <w:t xml:space="preserve">if </w:t>
      </w:r>
      <w:proofErr w:type="gramStart"/>
      <w:r w:rsidR="00A432F5" w:rsidRPr="00910A23">
        <w:rPr>
          <w:rFonts w:eastAsiaTheme="minorHAnsi"/>
          <w:b/>
          <w:bCs/>
          <w:sz w:val="22"/>
          <w:szCs w:val="22"/>
          <w:highlight w:val="yellow"/>
        </w:rPr>
        <w:t>so</w:t>
      </w:r>
      <w:proofErr w:type="gramEnd"/>
      <w:r w:rsidR="00A432F5" w:rsidRPr="00910A23">
        <w:rPr>
          <w:rFonts w:eastAsiaTheme="minorHAnsi"/>
          <w:b/>
          <w:bCs/>
          <w:sz w:val="22"/>
          <w:szCs w:val="22"/>
          <w:highlight w:val="yellow"/>
        </w:rPr>
        <w:t xml:space="preserve"> decided by </w:t>
      </w:r>
      <w:r w:rsidR="00C754C8" w:rsidRPr="00910A23">
        <w:rPr>
          <w:rFonts w:eastAsiaTheme="minorHAnsi"/>
          <w:b/>
          <w:bCs/>
          <w:sz w:val="22"/>
          <w:szCs w:val="22"/>
          <w:highlight w:val="yellow"/>
        </w:rPr>
        <w:t xml:space="preserve">the </w:t>
      </w:r>
      <w:r w:rsidR="00A432F5" w:rsidRPr="00910A23">
        <w:rPr>
          <w:rFonts w:eastAsiaTheme="minorHAnsi"/>
          <w:b/>
          <w:bCs/>
          <w:sz w:val="22"/>
          <w:szCs w:val="22"/>
          <w:highlight w:val="yellow"/>
        </w:rPr>
        <w:t>Bureaus and</w:t>
      </w:r>
      <w:r w:rsidR="00A432F5" w:rsidRPr="00A432F5">
        <w:rPr>
          <w:rFonts w:eastAsiaTheme="minorHAnsi"/>
          <w:sz w:val="22"/>
          <w:szCs w:val="22"/>
          <w:highlight w:val="yellow"/>
        </w:rPr>
        <w:t xml:space="preserve"> </w:t>
      </w:r>
      <w:r w:rsidR="00951F8A" w:rsidRPr="00006954">
        <w:rPr>
          <w:rFonts w:eastAsiaTheme="minorHAnsi"/>
          <w:sz w:val="22"/>
          <w:szCs w:val="22"/>
          <w:highlight w:val="yellow"/>
        </w:rPr>
        <w:t>upon</w:t>
      </w:r>
      <w:commentRangeEnd w:id="9"/>
      <w:r w:rsidR="00C754C8">
        <w:rPr>
          <w:rStyle w:val="CommentReference"/>
        </w:rPr>
        <w:commentReference w:id="9"/>
      </w:r>
      <w:commentRangeEnd w:id="10"/>
      <w:r w:rsidR="009B649B">
        <w:rPr>
          <w:rStyle w:val="CommentReference"/>
        </w:rPr>
        <w:commentReference w:id="10"/>
      </w:r>
      <w:r w:rsidR="00951F8A" w:rsidRPr="00006954">
        <w:rPr>
          <w:rFonts w:eastAsiaTheme="minorHAnsi"/>
          <w:sz w:val="22"/>
          <w:szCs w:val="22"/>
          <w:highlight w:val="yellow"/>
        </w:rPr>
        <w:t xml:space="preserve"> the invitation of the President </w:t>
      </w:r>
      <w:r w:rsidR="00142063" w:rsidRPr="00006954">
        <w:rPr>
          <w:rFonts w:eastAsiaTheme="minorHAnsi"/>
          <w:sz w:val="22"/>
          <w:szCs w:val="22"/>
          <w:highlight w:val="yellow"/>
        </w:rPr>
        <w:t xml:space="preserve">of the Environment Assembly </w:t>
      </w:r>
      <w:r w:rsidR="00951F8A" w:rsidRPr="00006954">
        <w:rPr>
          <w:rFonts w:eastAsiaTheme="minorHAnsi"/>
          <w:sz w:val="22"/>
          <w:szCs w:val="22"/>
          <w:highlight w:val="yellow"/>
        </w:rPr>
        <w:t>and the Chair of the Committee</w:t>
      </w:r>
      <w:r w:rsidR="006A4659" w:rsidRPr="00006954">
        <w:rPr>
          <w:rFonts w:eastAsiaTheme="minorHAnsi"/>
          <w:sz w:val="22"/>
          <w:szCs w:val="22"/>
          <w:highlight w:val="yellow"/>
        </w:rPr>
        <w:t>,</w:t>
      </w:r>
      <w:r w:rsidR="00951F8A" w:rsidRPr="00006954">
        <w:rPr>
          <w:rFonts w:eastAsiaTheme="minorHAnsi"/>
          <w:sz w:val="22"/>
          <w:szCs w:val="22"/>
          <w:highlight w:val="yellow"/>
        </w:rPr>
        <w:t xml:space="preserve"> meet at a location outside </w:t>
      </w:r>
      <w:r w:rsidR="00951F8A" w:rsidRPr="00006954">
        <w:rPr>
          <w:rFonts w:eastAsiaTheme="minorHAnsi"/>
          <w:sz w:val="22"/>
          <w:szCs w:val="22"/>
          <w:highlight w:val="yellow"/>
        </w:rPr>
        <w:t xml:space="preserve">Nairobi.  </w:t>
      </w:r>
      <w:r w:rsidR="00753653" w:rsidRPr="00006954">
        <w:rPr>
          <w:rFonts w:eastAsiaTheme="minorHAnsi"/>
          <w:sz w:val="22"/>
          <w:szCs w:val="22"/>
          <w:highlight w:val="yellow"/>
        </w:rPr>
        <w:t xml:space="preserve">The </w:t>
      </w:r>
      <w:r w:rsidR="006A4659" w:rsidRPr="00006954">
        <w:rPr>
          <w:rFonts w:eastAsiaTheme="minorHAnsi"/>
          <w:sz w:val="22"/>
          <w:szCs w:val="22"/>
          <w:highlight w:val="yellow"/>
        </w:rPr>
        <w:t xml:space="preserve">President and the </w:t>
      </w:r>
      <w:r w:rsidR="00753653" w:rsidRPr="00006954">
        <w:rPr>
          <w:rFonts w:eastAsiaTheme="minorHAnsi"/>
          <w:sz w:val="22"/>
          <w:szCs w:val="22"/>
          <w:highlight w:val="yellow"/>
        </w:rPr>
        <w:t xml:space="preserve">Chair of </w:t>
      </w:r>
      <w:r w:rsidR="006A4659" w:rsidRPr="00006954">
        <w:rPr>
          <w:rFonts w:eastAsiaTheme="minorHAnsi"/>
          <w:sz w:val="22"/>
          <w:szCs w:val="22"/>
          <w:highlight w:val="yellow"/>
        </w:rPr>
        <w:t xml:space="preserve">the Committee </w:t>
      </w:r>
      <w:r w:rsidR="00753653" w:rsidRPr="00006954">
        <w:rPr>
          <w:rFonts w:eastAsiaTheme="minorHAnsi"/>
          <w:sz w:val="22"/>
          <w:szCs w:val="22"/>
          <w:highlight w:val="yellow"/>
        </w:rPr>
        <w:t>may alternate in chairing a joint meeting.   Joint meetings shall be convened for the purpose of conducting consultations between the Bureaus</w:t>
      </w:r>
      <w:r w:rsidR="00140D90" w:rsidRPr="00006954">
        <w:rPr>
          <w:rFonts w:eastAsiaTheme="minorHAnsi"/>
          <w:sz w:val="22"/>
          <w:szCs w:val="22"/>
          <w:highlight w:val="yellow"/>
        </w:rPr>
        <w:t>. D</w:t>
      </w:r>
      <w:r w:rsidR="00753653" w:rsidRPr="00006954">
        <w:rPr>
          <w:rFonts w:eastAsiaTheme="minorHAnsi"/>
          <w:sz w:val="22"/>
          <w:szCs w:val="22"/>
          <w:highlight w:val="yellow"/>
        </w:rPr>
        <w:t>ecisions</w:t>
      </w:r>
      <w:r w:rsidR="00F828DC" w:rsidRPr="00006954">
        <w:rPr>
          <w:rFonts w:eastAsiaTheme="minorHAnsi"/>
          <w:sz w:val="22"/>
          <w:szCs w:val="22"/>
          <w:highlight w:val="yellow"/>
        </w:rPr>
        <w:t xml:space="preserve"> </w:t>
      </w:r>
      <w:r w:rsidR="00140D90" w:rsidRPr="00006954">
        <w:rPr>
          <w:rFonts w:eastAsiaTheme="minorHAnsi"/>
          <w:sz w:val="22"/>
          <w:szCs w:val="22"/>
          <w:highlight w:val="yellow"/>
        </w:rPr>
        <w:t xml:space="preserve">shall be taken </w:t>
      </w:r>
      <w:r w:rsidR="00753653" w:rsidRPr="00006954">
        <w:rPr>
          <w:rFonts w:eastAsiaTheme="minorHAnsi"/>
          <w:sz w:val="22"/>
          <w:szCs w:val="22"/>
          <w:highlight w:val="yellow"/>
        </w:rPr>
        <w:t>separately by each Bureau.</w:t>
      </w:r>
      <w:r w:rsidR="00753653" w:rsidRPr="00FE3539">
        <w:rPr>
          <w:rFonts w:eastAsiaTheme="minorHAnsi"/>
          <w:b/>
          <w:sz w:val="22"/>
          <w:szCs w:val="22"/>
        </w:rPr>
        <w:t xml:space="preserve">  </w:t>
      </w:r>
    </w:p>
    <w:p w14:paraId="7F5D6367" w14:textId="77777777" w:rsidR="005143B1" w:rsidRPr="00FE3539" w:rsidRDefault="005143B1" w:rsidP="00753653">
      <w:pPr>
        <w:tabs>
          <w:tab w:val="clear" w:pos="1247"/>
          <w:tab w:val="clear" w:pos="1814"/>
          <w:tab w:val="clear" w:pos="2381"/>
          <w:tab w:val="clear" w:pos="2948"/>
          <w:tab w:val="clear" w:pos="3515"/>
        </w:tabs>
        <w:spacing w:line="276" w:lineRule="auto"/>
        <w:rPr>
          <w:rFonts w:eastAsiaTheme="minorHAnsi"/>
          <w:b/>
          <w:sz w:val="22"/>
          <w:szCs w:val="22"/>
        </w:rPr>
      </w:pPr>
      <w:bookmarkStart w:id="11" w:name="_Hlk32347374"/>
    </w:p>
    <w:p w14:paraId="3E06BEC6" w14:textId="63F47024" w:rsidR="00753653" w:rsidRPr="00FE3539" w:rsidRDefault="005143B1" w:rsidP="00753653">
      <w:pPr>
        <w:tabs>
          <w:tab w:val="clear" w:pos="1247"/>
          <w:tab w:val="clear" w:pos="1814"/>
          <w:tab w:val="clear" w:pos="2381"/>
          <w:tab w:val="clear" w:pos="2948"/>
          <w:tab w:val="clear" w:pos="3515"/>
        </w:tabs>
        <w:spacing w:line="276" w:lineRule="auto"/>
        <w:rPr>
          <w:rFonts w:eastAsiaTheme="minorHAnsi"/>
          <w:bCs/>
          <w:sz w:val="22"/>
          <w:szCs w:val="22"/>
          <w:u w:val="single"/>
        </w:rPr>
      </w:pPr>
      <w:r w:rsidRPr="00FE3539">
        <w:rPr>
          <w:rFonts w:eastAsiaTheme="minorHAnsi"/>
          <w:bCs/>
          <w:sz w:val="22"/>
          <w:szCs w:val="22"/>
          <w:u w:val="single"/>
        </w:rPr>
        <w:t>Powers</w:t>
      </w:r>
      <w:r w:rsidR="008462A6" w:rsidRPr="00FE3539">
        <w:rPr>
          <w:rFonts w:eastAsiaTheme="minorHAnsi"/>
          <w:bCs/>
          <w:sz w:val="22"/>
          <w:szCs w:val="22"/>
          <w:u w:val="single"/>
        </w:rPr>
        <w:t xml:space="preserve"> of the President</w:t>
      </w:r>
      <w:r w:rsidR="00753653" w:rsidRPr="00FE3539">
        <w:rPr>
          <w:rFonts w:eastAsiaTheme="minorHAnsi"/>
          <w:bCs/>
          <w:sz w:val="22"/>
          <w:szCs w:val="22"/>
          <w:u w:val="single"/>
        </w:rPr>
        <w:t xml:space="preserve">  </w:t>
      </w:r>
    </w:p>
    <w:p w14:paraId="23D174FE" w14:textId="2D0D78E3" w:rsidR="00753653" w:rsidRPr="00FE3539" w:rsidRDefault="00753653" w:rsidP="00753653">
      <w:pPr>
        <w:tabs>
          <w:tab w:val="clear" w:pos="1247"/>
          <w:tab w:val="clear" w:pos="1814"/>
          <w:tab w:val="clear" w:pos="2381"/>
          <w:tab w:val="clear" w:pos="2948"/>
          <w:tab w:val="clear" w:pos="3515"/>
        </w:tabs>
        <w:spacing w:line="276" w:lineRule="auto"/>
        <w:rPr>
          <w:rFonts w:eastAsiaTheme="minorHAnsi"/>
          <w:sz w:val="22"/>
          <w:szCs w:val="22"/>
        </w:rPr>
      </w:pPr>
    </w:p>
    <w:p w14:paraId="48D989AE" w14:textId="53ECC189" w:rsidR="00F828DC" w:rsidRPr="00FE3539" w:rsidRDefault="00D51785" w:rsidP="00F828DC">
      <w:pPr>
        <w:tabs>
          <w:tab w:val="clear" w:pos="1247"/>
          <w:tab w:val="clear" w:pos="1814"/>
          <w:tab w:val="clear" w:pos="2381"/>
          <w:tab w:val="clear" w:pos="2948"/>
          <w:tab w:val="clear" w:pos="3515"/>
        </w:tabs>
        <w:spacing w:line="276" w:lineRule="auto"/>
        <w:ind w:left="360" w:hanging="360"/>
        <w:rPr>
          <w:rFonts w:eastAsiaTheme="minorHAnsi"/>
          <w:bCs/>
          <w:sz w:val="22"/>
          <w:szCs w:val="22"/>
        </w:rPr>
      </w:pPr>
      <w:r w:rsidRPr="00FE3539">
        <w:rPr>
          <w:rFonts w:eastAsiaTheme="minorHAnsi"/>
          <w:bCs/>
          <w:sz w:val="22"/>
          <w:szCs w:val="22"/>
        </w:rPr>
        <w:lastRenderedPageBreak/>
        <w:t xml:space="preserve">9. </w:t>
      </w:r>
      <w:r w:rsidR="00F828DC" w:rsidRPr="00FE3539">
        <w:rPr>
          <w:rFonts w:eastAsiaTheme="minorHAnsi"/>
          <w:bCs/>
          <w:sz w:val="22"/>
          <w:szCs w:val="22"/>
        </w:rPr>
        <w:tab/>
        <w:t xml:space="preserve">(a) Under </w:t>
      </w:r>
      <w:r w:rsidR="00630CC6">
        <w:rPr>
          <w:rFonts w:eastAsiaTheme="minorHAnsi"/>
          <w:bCs/>
          <w:sz w:val="22"/>
          <w:szCs w:val="22"/>
        </w:rPr>
        <w:t>R</w:t>
      </w:r>
      <w:r w:rsidR="00F828DC" w:rsidRPr="00FE3539">
        <w:rPr>
          <w:rFonts w:eastAsiaTheme="minorHAnsi"/>
          <w:bCs/>
          <w:sz w:val="22"/>
          <w:szCs w:val="22"/>
        </w:rPr>
        <w:t>ule 18, paragraph 1, t</w:t>
      </w:r>
      <w:r w:rsidR="002E49E1" w:rsidRPr="00FE3539">
        <w:rPr>
          <w:rFonts w:eastAsiaTheme="minorHAnsi"/>
          <w:bCs/>
          <w:sz w:val="22"/>
          <w:szCs w:val="22"/>
        </w:rPr>
        <w:t xml:space="preserve">he President shall with the assistance of the </w:t>
      </w:r>
      <w:r w:rsidR="00CB6413" w:rsidRPr="00FE3539">
        <w:rPr>
          <w:rFonts w:eastAsiaTheme="minorHAnsi"/>
          <w:bCs/>
          <w:sz w:val="22"/>
          <w:szCs w:val="22"/>
        </w:rPr>
        <w:t xml:space="preserve">other </w:t>
      </w:r>
      <w:r w:rsidR="002E49E1" w:rsidRPr="00FE3539">
        <w:rPr>
          <w:rFonts w:eastAsiaTheme="minorHAnsi"/>
          <w:bCs/>
          <w:sz w:val="22"/>
          <w:szCs w:val="22"/>
        </w:rPr>
        <w:t>Bureau</w:t>
      </w:r>
      <w:r w:rsidR="00CB6413" w:rsidRPr="00FE3539">
        <w:rPr>
          <w:rFonts w:eastAsiaTheme="minorHAnsi"/>
          <w:bCs/>
          <w:sz w:val="22"/>
          <w:szCs w:val="22"/>
        </w:rPr>
        <w:t xml:space="preserve"> members</w:t>
      </w:r>
      <w:r w:rsidR="002E49E1" w:rsidRPr="00FE3539">
        <w:rPr>
          <w:rFonts w:eastAsiaTheme="minorHAnsi"/>
          <w:bCs/>
          <w:sz w:val="22"/>
          <w:szCs w:val="22"/>
        </w:rPr>
        <w:t xml:space="preserve"> be responsible for the general conduct of business of the Environment Assembly</w:t>
      </w:r>
      <w:r w:rsidR="002B3D1D" w:rsidRPr="00FE3539">
        <w:rPr>
          <w:rFonts w:eastAsiaTheme="minorHAnsi"/>
          <w:bCs/>
          <w:sz w:val="22"/>
          <w:szCs w:val="22"/>
        </w:rPr>
        <w:t>;</w:t>
      </w:r>
      <w:r w:rsidR="00C624EC" w:rsidRPr="00FE3539">
        <w:rPr>
          <w:rStyle w:val="FootnoteReference"/>
          <w:rFonts w:eastAsiaTheme="minorHAnsi"/>
          <w:bCs/>
          <w:sz w:val="22"/>
          <w:szCs w:val="22"/>
        </w:rPr>
        <w:footnoteReference w:id="7"/>
      </w:r>
      <w:r w:rsidR="002E49E1" w:rsidRPr="00FE3539">
        <w:rPr>
          <w:rFonts w:eastAsiaTheme="minorHAnsi"/>
          <w:bCs/>
          <w:sz w:val="22"/>
          <w:szCs w:val="22"/>
        </w:rPr>
        <w:t xml:space="preserve"> </w:t>
      </w:r>
    </w:p>
    <w:p w14:paraId="408CC44E" w14:textId="3F6C14C1" w:rsidR="002B3D1D" w:rsidRPr="00FE3539" w:rsidRDefault="00F828DC" w:rsidP="00F828DC">
      <w:pPr>
        <w:tabs>
          <w:tab w:val="clear" w:pos="1247"/>
          <w:tab w:val="clear" w:pos="1814"/>
          <w:tab w:val="clear" w:pos="2381"/>
          <w:tab w:val="clear" w:pos="2948"/>
          <w:tab w:val="clear" w:pos="3515"/>
        </w:tabs>
        <w:spacing w:line="276" w:lineRule="auto"/>
        <w:ind w:left="360"/>
        <w:rPr>
          <w:rFonts w:eastAsiaTheme="minorHAnsi"/>
          <w:bCs/>
          <w:sz w:val="22"/>
          <w:szCs w:val="22"/>
        </w:rPr>
      </w:pPr>
      <w:r w:rsidRPr="00FE3539">
        <w:rPr>
          <w:rFonts w:eastAsiaTheme="minorHAnsi"/>
          <w:bCs/>
          <w:sz w:val="22"/>
          <w:szCs w:val="22"/>
        </w:rPr>
        <w:t>(b)</w:t>
      </w:r>
      <w:r w:rsidRPr="00FE3539">
        <w:rPr>
          <w:bCs/>
          <w:sz w:val="22"/>
          <w:szCs w:val="22"/>
        </w:rPr>
        <w:t xml:space="preserve"> </w:t>
      </w:r>
      <w:r w:rsidRPr="00FE3539">
        <w:rPr>
          <w:rFonts w:eastAsiaTheme="minorHAnsi"/>
          <w:bCs/>
          <w:sz w:val="22"/>
          <w:szCs w:val="22"/>
        </w:rPr>
        <w:t xml:space="preserve">In accordance with </w:t>
      </w:r>
      <w:r w:rsidR="006A4659" w:rsidRPr="00FE3539">
        <w:rPr>
          <w:rFonts w:eastAsiaTheme="minorHAnsi"/>
          <w:bCs/>
          <w:sz w:val="22"/>
          <w:szCs w:val="22"/>
        </w:rPr>
        <w:t>r</w:t>
      </w:r>
      <w:r w:rsidRPr="00FE3539">
        <w:rPr>
          <w:rFonts w:eastAsiaTheme="minorHAnsi"/>
          <w:bCs/>
          <w:sz w:val="22"/>
          <w:szCs w:val="22"/>
        </w:rPr>
        <w:t xml:space="preserve">ules 33, 34 and 35, </w:t>
      </w:r>
      <w:commentRangeStart w:id="12"/>
      <w:commentRangeStart w:id="13"/>
      <w:r w:rsidRPr="00FE3539">
        <w:rPr>
          <w:rFonts w:eastAsiaTheme="minorHAnsi"/>
          <w:bCs/>
          <w:sz w:val="22"/>
          <w:szCs w:val="22"/>
        </w:rPr>
        <w:t xml:space="preserve">the President </w:t>
      </w:r>
      <w:r w:rsidR="002E49E1" w:rsidRPr="00FE3539">
        <w:rPr>
          <w:rFonts w:eastAsiaTheme="minorHAnsi"/>
          <w:bCs/>
          <w:sz w:val="22"/>
          <w:szCs w:val="22"/>
        </w:rPr>
        <w:t xml:space="preserve">shall preside </w:t>
      </w:r>
      <w:commentRangeEnd w:id="12"/>
      <w:r w:rsidR="00B33423">
        <w:rPr>
          <w:rStyle w:val="CommentReference"/>
        </w:rPr>
        <w:commentReference w:id="12"/>
      </w:r>
      <w:commentRangeEnd w:id="13"/>
      <w:r w:rsidR="002E7A18">
        <w:rPr>
          <w:rStyle w:val="CommentReference"/>
        </w:rPr>
        <w:commentReference w:id="13"/>
      </w:r>
      <w:r w:rsidR="00865247" w:rsidRPr="00FE3539">
        <w:rPr>
          <w:rFonts w:eastAsiaTheme="minorHAnsi"/>
          <w:bCs/>
          <w:sz w:val="22"/>
          <w:szCs w:val="22"/>
        </w:rPr>
        <w:t>at</w:t>
      </w:r>
      <w:r w:rsidR="002E49E1" w:rsidRPr="00FE3539">
        <w:rPr>
          <w:rFonts w:eastAsiaTheme="minorHAnsi"/>
          <w:bCs/>
          <w:sz w:val="22"/>
          <w:szCs w:val="22"/>
        </w:rPr>
        <w:t xml:space="preserve"> meetings of the Environment Assembly</w:t>
      </w:r>
      <w:r w:rsidR="001C78D8" w:rsidRPr="00910A23">
        <w:rPr>
          <w:rFonts w:eastAsiaTheme="minorHAnsi"/>
          <w:b/>
          <w:sz w:val="22"/>
          <w:szCs w:val="22"/>
        </w:rPr>
        <w:t>, and may delegate this function to another Member of the Bureau</w:t>
      </w:r>
      <w:r w:rsidR="002B3D1D" w:rsidRPr="00910A23">
        <w:rPr>
          <w:rFonts w:eastAsiaTheme="minorHAnsi"/>
          <w:b/>
          <w:sz w:val="22"/>
          <w:szCs w:val="22"/>
        </w:rPr>
        <w:t>;</w:t>
      </w:r>
      <w:r w:rsidR="002E49E1" w:rsidRPr="00910A23">
        <w:rPr>
          <w:rStyle w:val="FootnoteReference"/>
          <w:rFonts w:eastAsiaTheme="minorHAnsi"/>
          <w:b/>
          <w:sz w:val="22"/>
          <w:szCs w:val="22"/>
        </w:rPr>
        <w:footnoteReference w:id="8"/>
      </w:r>
    </w:p>
    <w:p w14:paraId="325FB43B" w14:textId="77777777" w:rsidR="00674E94" w:rsidRPr="00FE3539" w:rsidRDefault="002B3D1D" w:rsidP="00F828DC">
      <w:pPr>
        <w:tabs>
          <w:tab w:val="clear" w:pos="1247"/>
          <w:tab w:val="clear" w:pos="1814"/>
          <w:tab w:val="clear" w:pos="2381"/>
          <w:tab w:val="clear" w:pos="2948"/>
          <w:tab w:val="clear" w:pos="3515"/>
        </w:tabs>
        <w:spacing w:line="276" w:lineRule="auto"/>
        <w:ind w:left="360"/>
        <w:rPr>
          <w:rFonts w:eastAsiaTheme="minorHAnsi"/>
          <w:bCs/>
          <w:sz w:val="22"/>
          <w:szCs w:val="22"/>
        </w:rPr>
      </w:pPr>
      <w:r w:rsidRPr="00FE3539">
        <w:rPr>
          <w:rFonts w:eastAsiaTheme="minorHAnsi"/>
          <w:bCs/>
          <w:sz w:val="22"/>
          <w:szCs w:val="22"/>
        </w:rPr>
        <w:t xml:space="preserve">(c) </w:t>
      </w:r>
      <w:r w:rsidR="00674E94" w:rsidRPr="00FE3539">
        <w:rPr>
          <w:rFonts w:eastAsiaTheme="minorHAnsi"/>
          <w:bCs/>
          <w:sz w:val="22"/>
          <w:szCs w:val="22"/>
        </w:rPr>
        <w:t xml:space="preserve">The President shall preside at Bureau meetings.  </w:t>
      </w:r>
    </w:p>
    <w:p w14:paraId="526CA508" w14:textId="3CB0DDFC" w:rsidR="00A10262" w:rsidRPr="009B30C5" w:rsidRDefault="00674E94" w:rsidP="002E5617">
      <w:pPr>
        <w:tabs>
          <w:tab w:val="clear" w:pos="1247"/>
          <w:tab w:val="clear" w:pos="1814"/>
          <w:tab w:val="clear" w:pos="2381"/>
          <w:tab w:val="clear" w:pos="2948"/>
          <w:tab w:val="clear" w:pos="3515"/>
        </w:tabs>
        <w:spacing w:line="276" w:lineRule="auto"/>
        <w:ind w:left="360"/>
        <w:rPr>
          <w:rFonts w:eastAsiaTheme="minorHAnsi"/>
          <w:bCs/>
          <w:strike/>
          <w:sz w:val="22"/>
          <w:szCs w:val="22"/>
        </w:rPr>
      </w:pPr>
      <w:commentRangeStart w:id="14"/>
      <w:r w:rsidRPr="009B30C5">
        <w:rPr>
          <w:rFonts w:eastAsiaTheme="minorHAnsi"/>
          <w:bCs/>
          <w:strike/>
          <w:sz w:val="22"/>
          <w:szCs w:val="22"/>
          <w:highlight w:val="yellow"/>
        </w:rPr>
        <w:t xml:space="preserve">(d) </w:t>
      </w:r>
      <w:r w:rsidR="002B3D1D" w:rsidRPr="009B30C5">
        <w:rPr>
          <w:rFonts w:eastAsiaTheme="minorHAnsi"/>
          <w:bCs/>
          <w:strike/>
          <w:sz w:val="22"/>
          <w:szCs w:val="22"/>
          <w:highlight w:val="yellow"/>
        </w:rPr>
        <w:t>The Bureau, may, upon the invitation of the President, meet at a location outside Nairobi</w:t>
      </w:r>
      <w:r w:rsidR="002B3D1D" w:rsidRPr="009B30C5">
        <w:rPr>
          <w:rFonts w:eastAsiaTheme="minorHAnsi"/>
          <w:bCs/>
          <w:strike/>
          <w:sz w:val="22"/>
          <w:szCs w:val="22"/>
          <w:highlight w:val="yellow"/>
        </w:rPr>
        <w:t>;</w:t>
      </w:r>
      <w:r w:rsidR="002B3D1D" w:rsidRPr="009B30C5">
        <w:rPr>
          <w:rFonts w:eastAsiaTheme="minorHAnsi"/>
          <w:bCs/>
          <w:strike/>
          <w:sz w:val="22"/>
          <w:szCs w:val="22"/>
        </w:rPr>
        <w:t xml:space="preserve"> </w:t>
      </w:r>
      <w:r w:rsidR="006A4659" w:rsidRPr="009B30C5" w:rsidDel="006A4659">
        <w:rPr>
          <w:rFonts w:eastAsiaTheme="minorHAnsi"/>
          <w:bCs/>
          <w:strike/>
          <w:sz w:val="22"/>
          <w:szCs w:val="22"/>
        </w:rPr>
        <w:t xml:space="preserve"> </w:t>
      </w:r>
      <w:commentRangeEnd w:id="14"/>
      <w:r w:rsidR="00910A23" w:rsidRPr="009B30C5">
        <w:rPr>
          <w:rStyle w:val="CommentReference"/>
          <w:bCs/>
        </w:rPr>
        <w:commentReference w:id="14"/>
      </w:r>
    </w:p>
    <w:p w14:paraId="6F7BB92C" w14:textId="3EE1166B" w:rsidR="00F828DC" w:rsidRPr="00FE3539" w:rsidRDefault="00F828DC" w:rsidP="002E5617">
      <w:pPr>
        <w:tabs>
          <w:tab w:val="clear" w:pos="1247"/>
          <w:tab w:val="clear" w:pos="1814"/>
          <w:tab w:val="clear" w:pos="2381"/>
          <w:tab w:val="clear" w:pos="2948"/>
          <w:tab w:val="clear" w:pos="3515"/>
        </w:tabs>
        <w:spacing w:line="276" w:lineRule="auto"/>
        <w:ind w:left="360"/>
        <w:rPr>
          <w:rFonts w:eastAsiaTheme="minorHAnsi"/>
          <w:bCs/>
          <w:sz w:val="22"/>
          <w:szCs w:val="22"/>
        </w:rPr>
      </w:pPr>
      <w:r w:rsidRPr="006B53F2">
        <w:rPr>
          <w:rFonts w:eastAsiaTheme="minorHAnsi"/>
          <w:bCs/>
          <w:sz w:val="22"/>
          <w:szCs w:val="22"/>
          <w:highlight w:val="yellow"/>
        </w:rPr>
        <w:t>(</w:t>
      </w:r>
      <w:r w:rsidR="001C78D8">
        <w:rPr>
          <w:rFonts w:eastAsiaTheme="minorHAnsi"/>
          <w:bCs/>
          <w:sz w:val="22"/>
          <w:szCs w:val="22"/>
          <w:highlight w:val="yellow"/>
        </w:rPr>
        <w:t>d</w:t>
      </w:r>
      <w:r w:rsidRPr="006B53F2">
        <w:rPr>
          <w:rFonts w:eastAsiaTheme="minorHAnsi"/>
          <w:bCs/>
          <w:sz w:val="22"/>
          <w:szCs w:val="22"/>
          <w:highlight w:val="yellow"/>
        </w:rPr>
        <w:t xml:space="preserve">) </w:t>
      </w:r>
      <w:r w:rsidR="002E49E1" w:rsidRPr="006B53F2">
        <w:rPr>
          <w:rFonts w:eastAsiaTheme="minorHAnsi"/>
          <w:bCs/>
          <w:sz w:val="22"/>
          <w:szCs w:val="22"/>
          <w:highlight w:val="yellow"/>
        </w:rPr>
        <w:t xml:space="preserve">The President </w:t>
      </w:r>
      <w:r w:rsidR="00CD5453" w:rsidRPr="006B53F2">
        <w:rPr>
          <w:rFonts w:eastAsiaTheme="minorHAnsi"/>
          <w:bCs/>
          <w:sz w:val="22"/>
          <w:szCs w:val="22"/>
          <w:highlight w:val="yellow"/>
        </w:rPr>
        <w:t>may</w:t>
      </w:r>
      <w:r w:rsidR="002E49E1" w:rsidRPr="006B53F2">
        <w:rPr>
          <w:rFonts w:eastAsiaTheme="minorHAnsi"/>
          <w:bCs/>
          <w:sz w:val="22"/>
          <w:szCs w:val="22"/>
          <w:highlight w:val="yellow"/>
        </w:rPr>
        <w:t xml:space="preserve"> consult with </w:t>
      </w:r>
      <w:r w:rsidR="006A4659" w:rsidRPr="006B53F2">
        <w:rPr>
          <w:rFonts w:eastAsiaTheme="minorHAnsi"/>
          <w:bCs/>
          <w:sz w:val="22"/>
          <w:szCs w:val="22"/>
          <w:highlight w:val="yellow"/>
        </w:rPr>
        <w:t>m</w:t>
      </w:r>
      <w:r w:rsidR="002E49E1" w:rsidRPr="006B53F2">
        <w:rPr>
          <w:rFonts w:eastAsiaTheme="minorHAnsi"/>
          <w:bCs/>
          <w:sz w:val="22"/>
          <w:szCs w:val="22"/>
          <w:highlight w:val="yellow"/>
        </w:rPr>
        <w:t xml:space="preserve">ember States </w:t>
      </w:r>
      <w:r w:rsidR="00C624EC" w:rsidRPr="006B53F2">
        <w:rPr>
          <w:rFonts w:eastAsiaTheme="minorHAnsi"/>
          <w:bCs/>
          <w:sz w:val="22"/>
          <w:szCs w:val="22"/>
          <w:highlight w:val="yellow"/>
        </w:rPr>
        <w:t xml:space="preserve">and other stakeholders </w:t>
      </w:r>
      <w:r w:rsidR="002E49E1" w:rsidRPr="006B53F2">
        <w:rPr>
          <w:rFonts w:eastAsiaTheme="minorHAnsi"/>
          <w:bCs/>
          <w:sz w:val="22"/>
          <w:szCs w:val="22"/>
          <w:highlight w:val="yellow"/>
        </w:rPr>
        <w:t>for the purposes of preparing and facilitating agreement on key</w:t>
      </w:r>
      <w:r w:rsidR="002E49E1" w:rsidRPr="00820015">
        <w:rPr>
          <w:rFonts w:eastAsiaTheme="minorHAnsi"/>
          <w:bCs/>
          <w:sz w:val="22"/>
          <w:szCs w:val="22"/>
          <w:highlight w:val="yellow"/>
        </w:rPr>
        <w:t xml:space="preserve"> </w:t>
      </w:r>
      <w:r w:rsidR="00AF2CCC" w:rsidRPr="00820015">
        <w:rPr>
          <w:rFonts w:eastAsiaTheme="minorHAnsi"/>
          <w:bCs/>
          <w:sz w:val="22"/>
          <w:szCs w:val="22"/>
          <w:highlight w:val="yellow"/>
        </w:rPr>
        <w:t>high</w:t>
      </w:r>
      <w:r w:rsidR="006A4659" w:rsidRPr="00820015">
        <w:rPr>
          <w:rFonts w:eastAsiaTheme="minorHAnsi"/>
          <w:bCs/>
          <w:sz w:val="22"/>
          <w:szCs w:val="22"/>
          <w:highlight w:val="yellow"/>
        </w:rPr>
        <w:t>-</w:t>
      </w:r>
      <w:r w:rsidR="00AF2CCC" w:rsidRPr="00820015">
        <w:rPr>
          <w:rFonts w:eastAsiaTheme="minorHAnsi"/>
          <w:bCs/>
          <w:sz w:val="22"/>
          <w:szCs w:val="22"/>
          <w:highlight w:val="yellow"/>
        </w:rPr>
        <w:t xml:space="preserve">level </w:t>
      </w:r>
      <w:r w:rsidR="002E49E1" w:rsidRPr="00820015">
        <w:rPr>
          <w:rFonts w:eastAsiaTheme="minorHAnsi"/>
          <w:bCs/>
          <w:sz w:val="22"/>
          <w:szCs w:val="22"/>
          <w:highlight w:val="yellow"/>
        </w:rPr>
        <w:t>outcomes</w:t>
      </w:r>
      <w:r w:rsidR="000A4E9E" w:rsidRPr="00820015">
        <w:rPr>
          <w:rFonts w:eastAsiaTheme="minorHAnsi"/>
          <w:bCs/>
          <w:sz w:val="22"/>
          <w:szCs w:val="22"/>
          <w:highlight w:val="yellow"/>
        </w:rPr>
        <w:t xml:space="preserve"> of the Environment </w:t>
      </w:r>
      <w:proofErr w:type="gramStart"/>
      <w:r w:rsidR="000A4E9E" w:rsidRPr="00820015">
        <w:rPr>
          <w:rFonts w:eastAsiaTheme="minorHAnsi"/>
          <w:bCs/>
          <w:sz w:val="22"/>
          <w:szCs w:val="22"/>
          <w:highlight w:val="yellow"/>
        </w:rPr>
        <w:t>Assembly</w:t>
      </w:r>
      <w:bookmarkEnd w:id="11"/>
      <w:r w:rsidR="002B3D1D" w:rsidRPr="00820015">
        <w:rPr>
          <w:rFonts w:eastAsiaTheme="minorHAnsi"/>
          <w:bCs/>
          <w:sz w:val="22"/>
          <w:szCs w:val="22"/>
          <w:highlight w:val="yellow"/>
        </w:rPr>
        <w:t>;</w:t>
      </w:r>
      <w:proofErr w:type="gramEnd"/>
      <w:r w:rsidR="00A46431" w:rsidRPr="00FE3539">
        <w:rPr>
          <w:rFonts w:eastAsiaTheme="minorHAnsi"/>
          <w:bCs/>
          <w:sz w:val="22"/>
          <w:szCs w:val="22"/>
        </w:rPr>
        <w:t xml:space="preserve">  </w:t>
      </w:r>
    </w:p>
    <w:p w14:paraId="3CA58790" w14:textId="39082AA2" w:rsidR="00674E94" w:rsidRPr="00FE3539" w:rsidRDefault="00F828DC" w:rsidP="00F828DC">
      <w:pPr>
        <w:tabs>
          <w:tab w:val="clear" w:pos="1247"/>
          <w:tab w:val="clear" w:pos="1814"/>
          <w:tab w:val="clear" w:pos="2381"/>
          <w:tab w:val="clear" w:pos="2948"/>
          <w:tab w:val="clear" w:pos="3515"/>
        </w:tabs>
        <w:spacing w:line="276" w:lineRule="auto"/>
        <w:ind w:left="360"/>
        <w:rPr>
          <w:rFonts w:eastAsiaTheme="minorHAnsi"/>
          <w:bCs/>
          <w:sz w:val="22"/>
          <w:szCs w:val="22"/>
        </w:rPr>
      </w:pPr>
      <w:r w:rsidRPr="00820015">
        <w:rPr>
          <w:rFonts w:eastAsiaTheme="minorHAnsi"/>
          <w:bCs/>
          <w:sz w:val="22"/>
          <w:szCs w:val="22"/>
          <w:highlight w:val="yellow"/>
        </w:rPr>
        <w:t>(</w:t>
      </w:r>
      <w:r w:rsidR="001C78D8">
        <w:rPr>
          <w:rFonts w:eastAsiaTheme="minorHAnsi"/>
          <w:bCs/>
          <w:sz w:val="22"/>
          <w:szCs w:val="22"/>
          <w:highlight w:val="yellow"/>
        </w:rPr>
        <w:t>e</w:t>
      </w:r>
      <w:r w:rsidRPr="00820015">
        <w:rPr>
          <w:rFonts w:eastAsiaTheme="minorHAnsi"/>
          <w:bCs/>
          <w:sz w:val="22"/>
          <w:szCs w:val="22"/>
          <w:highlight w:val="yellow"/>
        </w:rPr>
        <w:t xml:space="preserve">) </w:t>
      </w:r>
      <w:r w:rsidR="002E49E1" w:rsidRPr="00820015">
        <w:rPr>
          <w:rFonts w:eastAsiaTheme="minorHAnsi"/>
          <w:bCs/>
          <w:sz w:val="22"/>
          <w:szCs w:val="22"/>
          <w:highlight w:val="yellow"/>
        </w:rPr>
        <w:t xml:space="preserve">The President </w:t>
      </w:r>
      <w:r w:rsidR="00D44A81" w:rsidRPr="00820015">
        <w:rPr>
          <w:rFonts w:eastAsiaTheme="minorHAnsi"/>
          <w:bCs/>
          <w:sz w:val="22"/>
          <w:szCs w:val="22"/>
          <w:highlight w:val="yellow"/>
        </w:rPr>
        <w:t>may</w:t>
      </w:r>
      <w:r w:rsidR="00C624EC" w:rsidRPr="00820015">
        <w:rPr>
          <w:rFonts w:eastAsiaTheme="minorHAnsi"/>
          <w:bCs/>
          <w:sz w:val="22"/>
          <w:szCs w:val="22"/>
          <w:highlight w:val="yellow"/>
        </w:rPr>
        <w:t xml:space="preserve"> </w:t>
      </w:r>
      <w:r w:rsidR="002E49E1" w:rsidRPr="00820015">
        <w:rPr>
          <w:rFonts w:eastAsiaTheme="minorHAnsi"/>
          <w:bCs/>
          <w:sz w:val="22"/>
          <w:szCs w:val="22"/>
          <w:highlight w:val="yellow"/>
        </w:rPr>
        <w:t xml:space="preserve">represent the Environment Assembly in </w:t>
      </w:r>
      <w:r w:rsidR="00CB6413" w:rsidRPr="00820015">
        <w:rPr>
          <w:rFonts w:eastAsiaTheme="minorHAnsi"/>
          <w:bCs/>
          <w:sz w:val="22"/>
          <w:szCs w:val="22"/>
          <w:highlight w:val="yellow"/>
        </w:rPr>
        <w:t xml:space="preserve">intergovernmental </w:t>
      </w:r>
      <w:r w:rsidR="002E49E1" w:rsidRPr="00820015">
        <w:rPr>
          <w:rFonts w:eastAsiaTheme="minorHAnsi"/>
          <w:bCs/>
          <w:sz w:val="22"/>
          <w:szCs w:val="22"/>
          <w:highlight w:val="yellow"/>
        </w:rPr>
        <w:t xml:space="preserve">meetings at </w:t>
      </w:r>
      <w:r w:rsidR="00CB6413" w:rsidRPr="00820015">
        <w:rPr>
          <w:rFonts w:eastAsiaTheme="minorHAnsi"/>
          <w:bCs/>
          <w:sz w:val="22"/>
          <w:szCs w:val="22"/>
          <w:highlight w:val="yellow"/>
        </w:rPr>
        <w:t>both regional and global</w:t>
      </w:r>
      <w:r w:rsidR="002E49E1" w:rsidRPr="00820015">
        <w:rPr>
          <w:rFonts w:eastAsiaTheme="minorHAnsi"/>
          <w:bCs/>
          <w:sz w:val="22"/>
          <w:szCs w:val="22"/>
          <w:highlight w:val="yellow"/>
        </w:rPr>
        <w:t xml:space="preserve"> level</w:t>
      </w:r>
      <w:r w:rsidR="00CB6413" w:rsidRPr="00820015">
        <w:rPr>
          <w:rFonts w:eastAsiaTheme="minorHAnsi"/>
          <w:bCs/>
          <w:sz w:val="22"/>
          <w:szCs w:val="22"/>
          <w:highlight w:val="yellow"/>
        </w:rPr>
        <w:t>s</w:t>
      </w:r>
      <w:r w:rsidR="00A46431" w:rsidRPr="00820015">
        <w:rPr>
          <w:rFonts w:eastAsiaTheme="minorHAnsi"/>
          <w:bCs/>
          <w:sz w:val="22"/>
          <w:szCs w:val="22"/>
          <w:highlight w:val="yellow"/>
        </w:rPr>
        <w:t xml:space="preserve"> in order to convey key </w:t>
      </w:r>
      <w:r w:rsidRPr="00820015">
        <w:rPr>
          <w:rFonts w:eastAsiaTheme="minorHAnsi"/>
          <w:bCs/>
          <w:sz w:val="22"/>
          <w:szCs w:val="22"/>
          <w:highlight w:val="yellow"/>
        </w:rPr>
        <w:t>outcomes</w:t>
      </w:r>
      <w:r w:rsidR="00A46431" w:rsidRPr="00820015">
        <w:rPr>
          <w:rFonts w:eastAsiaTheme="minorHAnsi"/>
          <w:bCs/>
          <w:sz w:val="22"/>
          <w:szCs w:val="22"/>
          <w:highlight w:val="yellow"/>
        </w:rPr>
        <w:t xml:space="preserve"> of the</w:t>
      </w:r>
      <w:r w:rsidR="006A4659" w:rsidRPr="00820015">
        <w:rPr>
          <w:rFonts w:eastAsiaTheme="minorHAnsi"/>
          <w:bCs/>
          <w:sz w:val="22"/>
          <w:szCs w:val="22"/>
          <w:highlight w:val="yellow"/>
        </w:rPr>
        <w:t xml:space="preserve"> Environment</w:t>
      </w:r>
      <w:r w:rsidR="00A46431" w:rsidRPr="00820015">
        <w:rPr>
          <w:rFonts w:eastAsiaTheme="minorHAnsi"/>
          <w:bCs/>
          <w:sz w:val="22"/>
          <w:szCs w:val="22"/>
          <w:highlight w:val="yellow"/>
        </w:rPr>
        <w:t xml:space="preserve"> Assembly</w:t>
      </w:r>
      <w:r w:rsidR="00D44A81" w:rsidRPr="00820015">
        <w:rPr>
          <w:rFonts w:eastAsiaTheme="minorHAnsi"/>
          <w:bCs/>
          <w:sz w:val="22"/>
          <w:szCs w:val="22"/>
          <w:highlight w:val="yellow"/>
        </w:rPr>
        <w:t xml:space="preserve">, including </w:t>
      </w:r>
      <w:r w:rsidR="002E49E1" w:rsidRPr="00820015">
        <w:rPr>
          <w:rFonts w:eastAsiaTheme="minorHAnsi"/>
          <w:bCs/>
          <w:sz w:val="22"/>
          <w:szCs w:val="22"/>
          <w:highlight w:val="yellow"/>
        </w:rPr>
        <w:t xml:space="preserve">at </w:t>
      </w:r>
      <w:r w:rsidR="006A4659" w:rsidRPr="00820015">
        <w:rPr>
          <w:rFonts w:eastAsiaTheme="minorHAnsi"/>
          <w:bCs/>
          <w:sz w:val="22"/>
          <w:szCs w:val="22"/>
          <w:highlight w:val="yellow"/>
        </w:rPr>
        <w:t>other UN</w:t>
      </w:r>
      <w:r w:rsidR="002E49E1" w:rsidRPr="00820015">
        <w:rPr>
          <w:rFonts w:eastAsiaTheme="minorHAnsi"/>
          <w:bCs/>
          <w:sz w:val="22"/>
          <w:szCs w:val="22"/>
          <w:highlight w:val="yellow"/>
        </w:rPr>
        <w:t xml:space="preserve"> meetings</w:t>
      </w:r>
      <w:r w:rsidRPr="00820015">
        <w:rPr>
          <w:rFonts w:eastAsiaTheme="minorHAnsi"/>
          <w:bCs/>
          <w:sz w:val="22"/>
          <w:szCs w:val="22"/>
          <w:highlight w:val="yellow"/>
        </w:rPr>
        <w:t>.</w:t>
      </w:r>
      <w:r w:rsidRPr="00FE3539">
        <w:rPr>
          <w:rFonts w:eastAsiaTheme="minorHAnsi"/>
          <w:bCs/>
          <w:sz w:val="22"/>
          <w:szCs w:val="22"/>
        </w:rPr>
        <w:t xml:space="preserve">  </w:t>
      </w:r>
    </w:p>
    <w:p w14:paraId="403C2879" w14:textId="09585B34" w:rsidR="00F828DC" w:rsidRPr="00FE3539" w:rsidRDefault="00674E94" w:rsidP="00F828DC">
      <w:pPr>
        <w:tabs>
          <w:tab w:val="clear" w:pos="1247"/>
          <w:tab w:val="clear" w:pos="1814"/>
          <w:tab w:val="clear" w:pos="2381"/>
          <w:tab w:val="clear" w:pos="2948"/>
          <w:tab w:val="clear" w:pos="3515"/>
        </w:tabs>
        <w:spacing w:line="276" w:lineRule="auto"/>
        <w:ind w:left="360"/>
        <w:rPr>
          <w:rFonts w:eastAsiaTheme="minorHAnsi"/>
          <w:bCs/>
          <w:sz w:val="22"/>
          <w:szCs w:val="22"/>
        </w:rPr>
      </w:pPr>
      <w:r w:rsidRPr="00FE3539">
        <w:rPr>
          <w:rFonts w:eastAsiaTheme="minorHAnsi"/>
          <w:bCs/>
          <w:sz w:val="22"/>
          <w:szCs w:val="22"/>
        </w:rPr>
        <w:t>(</w:t>
      </w:r>
      <w:r w:rsidR="001C78D8">
        <w:rPr>
          <w:rFonts w:eastAsiaTheme="minorHAnsi"/>
          <w:bCs/>
          <w:sz w:val="22"/>
          <w:szCs w:val="22"/>
        </w:rPr>
        <w:t>f</w:t>
      </w:r>
      <w:r w:rsidRPr="00FE3539">
        <w:rPr>
          <w:rFonts w:eastAsiaTheme="minorHAnsi"/>
          <w:bCs/>
          <w:sz w:val="22"/>
          <w:szCs w:val="22"/>
        </w:rPr>
        <w:t xml:space="preserve">) </w:t>
      </w:r>
      <w:r w:rsidR="00F828DC" w:rsidRPr="00FE3539">
        <w:rPr>
          <w:rFonts w:eastAsiaTheme="minorHAnsi"/>
          <w:bCs/>
          <w:sz w:val="22"/>
          <w:szCs w:val="22"/>
        </w:rPr>
        <w:t xml:space="preserve">In accordance with UNEA resolution 3/3 entitled, “Contributions of the UNEA to the High-level Political Forum on Sustainable Development” the President may represent the </w:t>
      </w:r>
      <w:r w:rsidR="006A4659" w:rsidRPr="00FE3539">
        <w:rPr>
          <w:rFonts w:eastAsiaTheme="minorHAnsi"/>
          <w:bCs/>
          <w:sz w:val="22"/>
          <w:szCs w:val="22"/>
        </w:rPr>
        <w:t xml:space="preserve">Environment </w:t>
      </w:r>
      <w:r w:rsidR="00F828DC" w:rsidRPr="00FE3539">
        <w:rPr>
          <w:rFonts w:eastAsiaTheme="minorHAnsi"/>
          <w:bCs/>
          <w:sz w:val="22"/>
          <w:szCs w:val="22"/>
        </w:rPr>
        <w:t xml:space="preserve">Assembly at the </w:t>
      </w:r>
      <w:r w:rsidR="002E49E1" w:rsidRPr="00FE3539">
        <w:rPr>
          <w:rFonts w:eastAsiaTheme="minorHAnsi"/>
          <w:bCs/>
          <w:sz w:val="22"/>
          <w:szCs w:val="22"/>
        </w:rPr>
        <w:t>High</w:t>
      </w:r>
      <w:r w:rsidR="00462F22" w:rsidRPr="00FE3539">
        <w:rPr>
          <w:rFonts w:eastAsiaTheme="minorHAnsi"/>
          <w:bCs/>
          <w:sz w:val="22"/>
          <w:szCs w:val="22"/>
        </w:rPr>
        <w:t>-l</w:t>
      </w:r>
      <w:r w:rsidR="002E49E1" w:rsidRPr="00FE3539">
        <w:rPr>
          <w:rFonts w:eastAsiaTheme="minorHAnsi"/>
          <w:bCs/>
          <w:sz w:val="22"/>
          <w:szCs w:val="22"/>
        </w:rPr>
        <w:t>evel Political Forum</w:t>
      </w:r>
      <w:r w:rsidR="00462F22" w:rsidRPr="00FE3539">
        <w:rPr>
          <w:rFonts w:eastAsiaTheme="minorHAnsi"/>
          <w:bCs/>
          <w:sz w:val="22"/>
          <w:szCs w:val="22"/>
        </w:rPr>
        <w:t xml:space="preserve"> on Sustainable Development</w:t>
      </w:r>
      <w:r w:rsidR="002B3D1D" w:rsidRPr="00FE3539">
        <w:rPr>
          <w:rFonts w:eastAsiaTheme="minorHAnsi"/>
          <w:bCs/>
          <w:sz w:val="22"/>
          <w:szCs w:val="22"/>
        </w:rPr>
        <w:t>;</w:t>
      </w:r>
      <w:r w:rsidR="00462F22" w:rsidRPr="00FE3539">
        <w:rPr>
          <w:rStyle w:val="FootnoteReference"/>
          <w:rFonts w:eastAsiaTheme="minorHAnsi"/>
          <w:bCs/>
          <w:sz w:val="22"/>
          <w:szCs w:val="22"/>
        </w:rPr>
        <w:footnoteReference w:id="9"/>
      </w:r>
      <w:r w:rsidR="002E49E1" w:rsidRPr="00FE3539">
        <w:rPr>
          <w:rFonts w:eastAsiaTheme="minorHAnsi"/>
          <w:bCs/>
          <w:sz w:val="22"/>
          <w:szCs w:val="22"/>
        </w:rPr>
        <w:t xml:space="preserve">  </w:t>
      </w:r>
    </w:p>
    <w:p w14:paraId="78E362D2" w14:textId="1DAF7EE8" w:rsidR="002E49E1" w:rsidRPr="00FE3539" w:rsidRDefault="00F828DC" w:rsidP="00F828DC">
      <w:pPr>
        <w:tabs>
          <w:tab w:val="clear" w:pos="1247"/>
          <w:tab w:val="clear" w:pos="1814"/>
          <w:tab w:val="clear" w:pos="2381"/>
          <w:tab w:val="clear" w:pos="2948"/>
          <w:tab w:val="clear" w:pos="3515"/>
        </w:tabs>
        <w:spacing w:line="276" w:lineRule="auto"/>
        <w:ind w:left="360"/>
        <w:rPr>
          <w:rFonts w:eastAsiaTheme="minorHAnsi"/>
          <w:bCs/>
          <w:sz w:val="22"/>
          <w:szCs w:val="22"/>
        </w:rPr>
      </w:pPr>
      <w:r w:rsidRPr="00820015">
        <w:rPr>
          <w:rFonts w:eastAsiaTheme="minorHAnsi"/>
          <w:bCs/>
          <w:sz w:val="22"/>
          <w:szCs w:val="22"/>
          <w:highlight w:val="yellow"/>
        </w:rPr>
        <w:t>(</w:t>
      </w:r>
      <w:r w:rsidR="001C78D8">
        <w:rPr>
          <w:rFonts w:eastAsiaTheme="minorHAnsi"/>
          <w:bCs/>
          <w:sz w:val="22"/>
          <w:szCs w:val="22"/>
          <w:highlight w:val="yellow"/>
        </w:rPr>
        <w:t>g</w:t>
      </w:r>
      <w:r w:rsidRPr="00820015">
        <w:rPr>
          <w:rFonts w:eastAsiaTheme="minorHAnsi"/>
          <w:bCs/>
          <w:sz w:val="22"/>
          <w:szCs w:val="22"/>
          <w:highlight w:val="yellow"/>
        </w:rPr>
        <w:t>) T</w:t>
      </w:r>
      <w:r w:rsidR="00A7252F" w:rsidRPr="00820015">
        <w:rPr>
          <w:rFonts w:eastAsiaTheme="minorHAnsi"/>
          <w:bCs/>
          <w:sz w:val="22"/>
          <w:szCs w:val="22"/>
          <w:highlight w:val="yellow"/>
        </w:rPr>
        <w:t xml:space="preserve">he </w:t>
      </w:r>
      <w:r w:rsidR="00A7252F" w:rsidRPr="00820015">
        <w:rPr>
          <w:rFonts w:eastAsiaTheme="minorHAnsi"/>
          <w:bCs/>
          <w:sz w:val="22"/>
          <w:szCs w:val="22"/>
          <w:highlight w:val="yellow"/>
        </w:rPr>
        <w:t xml:space="preserve">President may designate a Bureau member to </w:t>
      </w:r>
      <w:r w:rsidR="00F93A64" w:rsidRPr="00820015">
        <w:rPr>
          <w:rFonts w:eastAsiaTheme="minorHAnsi"/>
          <w:bCs/>
          <w:sz w:val="22"/>
          <w:szCs w:val="22"/>
          <w:highlight w:val="yellow"/>
        </w:rPr>
        <w:t xml:space="preserve">perform </w:t>
      </w:r>
      <w:r w:rsidRPr="00820015">
        <w:rPr>
          <w:rFonts w:eastAsiaTheme="minorHAnsi"/>
          <w:bCs/>
          <w:sz w:val="22"/>
          <w:szCs w:val="22"/>
          <w:highlight w:val="yellow"/>
        </w:rPr>
        <w:t>r</w:t>
      </w:r>
      <w:r w:rsidR="00A7252F" w:rsidRPr="00820015">
        <w:rPr>
          <w:rFonts w:eastAsiaTheme="minorHAnsi"/>
          <w:bCs/>
          <w:sz w:val="22"/>
          <w:szCs w:val="22"/>
          <w:highlight w:val="yellow"/>
        </w:rPr>
        <w:t>epresent</w:t>
      </w:r>
      <w:r w:rsidR="00F93A64" w:rsidRPr="00820015">
        <w:rPr>
          <w:rFonts w:eastAsiaTheme="minorHAnsi"/>
          <w:bCs/>
          <w:sz w:val="22"/>
          <w:szCs w:val="22"/>
          <w:highlight w:val="yellow"/>
        </w:rPr>
        <w:t>ative functions.</w:t>
      </w:r>
      <w:r w:rsidR="00F93A64" w:rsidRPr="00FE3539">
        <w:rPr>
          <w:rFonts w:eastAsiaTheme="minorHAnsi"/>
          <w:bCs/>
          <w:sz w:val="22"/>
          <w:szCs w:val="22"/>
        </w:rPr>
        <w:t xml:space="preserve">  </w:t>
      </w:r>
      <w:r w:rsidR="00A7252F" w:rsidRPr="00FE3539">
        <w:rPr>
          <w:rFonts w:eastAsiaTheme="minorHAnsi"/>
          <w:bCs/>
          <w:sz w:val="22"/>
          <w:szCs w:val="22"/>
        </w:rPr>
        <w:t xml:space="preserve">  </w:t>
      </w:r>
      <w:r w:rsidR="002E49E1" w:rsidRPr="00FE3539">
        <w:rPr>
          <w:rFonts w:eastAsiaTheme="minorHAnsi"/>
          <w:bCs/>
          <w:sz w:val="22"/>
          <w:szCs w:val="22"/>
        </w:rPr>
        <w:t xml:space="preserve"> </w:t>
      </w:r>
    </w:p>
    <w:p w14:paraId="4CC4230F" w14:textId="77777777" w:rsidR="008462A6" w:rsidRPr="00FE3539" w:rsidRDefault="008462A6" w:rsidP="00753653">
      <w:pPr>
        <w:tabs>
          <w:tab w:val="clear" w:pos="1247"/>
          <w:tab w:val="clear" w:pos="1814"/>
          <w:tab w:val="clear" w:pos="2381"/>
          <w:tab w:val="clear" w:pos="2948"/>
          <w:tab w:val="clear" w:pos="3515"/>
        </w:tabs>
        <w:spacing w:line="276" w:lineRule="auto"/>
        <w:rPr>
          <w:rFonts w:eastAsiaTheme="minorHAnsi"/>
          <w:sz w:val="22"/>
          <w:szCs w:val="22"/>
        </w:rPr>
      </w:pPr>
    </w:p>
    <w:p w14:paraId="3581FD8E" w14:textId="77777777" w:rsidR="00753653" w:rsidRPr="00FE3539" w:rsidRDefault="00753653" w:rsidP="00753653">
      <w:pPr>
        <w:tabs>
          <w:tab w:val="clear" w:pos="1247"/>
          <w:tab w:val="clear" w:pos="1814"/>
          <w:tab w:val="clear" w:pos="2381"/>
          <w:tab w:val="clear" w:pos="2948"/>
          <w:tab w:val="clear" w:pos="3515"/>
        </w:tabs>
        <w:spacing w:line="276" w:lineRule="auto"/>
        <w:rPr>
          <w:rFonts w:eastAsiaTheme="minorHAnsi"/>
          <w:sz w:val="22"/>
          <w:szCs w:val="22"/>
          <w:u w:val="single"/>
        </w:rPr>
      </w:pPr>
      <w:r w:rsidRPr="00FE3539">
        <w:rPr>
          <w:rFonts w:eastAsiaTheme="minorHAnsi"/>
          <w:sz w:val="22"/>
          <w:szCs w:val="22"/>
          <w:u w:val="single"/>
        </w:rPr>
        <w:t>Functions of the Bureau</w:t>
      </w:r>
    </w:p>
    <w:p w14:paraId="56E8FCC9" w14:textId="77777777" w:rsidR="00753653" w:rsidRPr="00FE3539" w:rsidRDefault="00753653" w:rsidP="00753653">
      <w:pPr>
        <w:tabs>
          <w:tab w:val="clear" w:pos="1247"/>
          <w:tab w:val="clear" w:pos="1814"/>
          <w:tab w:val="clear" w:pos="2381"/>
          <w:tab w:val="clear" w:pos="2948"/>
          <w:tab w:val="clear" w:pos="3515"/>
        </w:tabs>
        <w:spacing w:line="276" w:lineRule="auto"/>
        <w:rPr>
          <w:rFonts w:eastAsiaTheme="minorHAnsi"/>
          <w:sz w:val="22"/>
          <w:szCs w:val="22"/>
        </w:rPr>
      </w:pPr>
    </w:p>
    <w:p w14:paraId="53D566FC" w14:textId="77777777" w:rsidR="003A10F6" w:rsidRPr="00FE3539" w:rsidRDefault="00D51785" w:rsidP="00753653">
      <w:pPr>
        <w:tabs>
          <w:tab w:val="clear" w:pos="1247"/>
          <w:tab w:val="clear" w:pos="1814"/>
          <w:tab w:val="clear" w:pos="2381"/>
          <w:tab w:val="clear" w:pos="2948"/>
          <w:tab w:val="clear" w:pos="3515"/>
        </w:tabs>
        <w:spacing w:line="276" w:lineRule="auto"/>
        <w:rPr>
          <w:rFonts w:eastAsiaTheme="minorHAnsi"/>
          <w:sz w:val="22"/>
          <w:szCs w:val="22"/>
        </w:rPr>
      </w:pPr>
      <w:r w:rsidRPr="00FE3539">
        <w:rPr>
          <w:rFonts w:eastAsiaTheme="minorHAnsi"/>
          <w:sz w:val="22"/>
          <w:szCs w:val="22"/>
        </w:rPr>
        <w:t>10</w:t>
      </w:r>
      <w:r w:rsidR="00753653" w:rsidRPr="00FE3539">
        <w:rPr>
          <w:rFonts w:eastAsiaTheme="minorHAnsi"/>
          <w:sz w:val="22"/>
          <w:szCs w:val="22"/>
        </w:rPr>
        <w:t xml:space="preserve">. </w:t>
      </w:r>
      <w:r w:rsidR="003A10F6" w:rsidRPr="00FE3539">
        <w:rPr>
          <w:rFonts w:eastAsiaTheme="minorHAnsi"/>
          <w:sz w:val="22"/>
          <w:szCs w:val="22"/>
        </w:rPr>
        <w:t>In accordance with rule 18 of the Rules of Procedure, t</w:t>
      </w:r>
      <w:r w:rsidR="00753653" w:rsidRPr="00FE3539">
        <w:rPr>
          <w:rFonts w:eastAsiaTheme="minorHAnsi"/>
          <w:sz w:val="22"/>
          <w:szCs w:val="22"/>
        </w:rPr>
        <w:t>he Bureau shall</w:t>
      </w:r>
      <w:r w:rsidR="008462A6" w:rsidRPr="00FE3539">
        <w:rPr>
          <w:rFonts w:eastAsiaTheme="minorHAnsi"/>
          <w:sz w:val="22"/>
          <w:szCs w:val="22"/>
        </w:rPr>
        <w:t xml:space="preserve"> assist the President in the general conduct of the business of the Environment Assembly</w:t>
      </w:r>
      <w:r w:rsidR="009362BD" w:rsidRPr="00FE3539">
        <w:rPr>
          <w:rStyle w:val="FootnoteReference"/>
          <w:rFonts w:eastAsiaTheme="minorHAnsi"/>
          <w:sz w:val="22"/>
          <w:szCs w:val="22"/>
        </w:rPr>
        <w:footnoteReference w:id="10"/>
      </w:r>
      <w:r w:rsidR="008462A6" w:rsidRPr="00FE3539">
        <w:rPr>
          <w:rFonts w:eastAsiaTheme="minorHAnsi"/>
          <w:sz w:val="22"/>
          <w:szCs w:val="22"/>
        </w:rPr>
        <w:t xml:space="preserve">.  </w:t>
      </w:r>
    </w:p>
    <w:p w14:paraId="7A82114B" w14:textId="77777777" w:rsidR="003A10F6" w:rsidRPr="006B53F2" w:rsidRDefault="003A10F6" w:rsidP="00753653">
      <w:pPr>
        <w:tabs>
          <w:tab w:val="clear" w:pos="1247"/>
          <w:tab w:val="clear" w:pos="1814"/>
          <w:tab w:val="clear" w:pos="2381"/>
          <w:tab w:val="clear" w:pos="2948"/>
          <w:tab w:val="clear" w:pos="3515"/>
        </w:tabs>
        <w:spacing w:line="276" w:lineRule="auto"/>
        <w:rPr>
          <w:rFonts w:eastAsiaTheme="minorHAnsi"/>
          <w:bCs/>
          <w:sz w:val="22"/>
          <w:szCs w:val="22"/>
        </w:rPr>
      </w:pPr>
    </w:p>
    <w:p w14:paraId="4336A0CF" w14:textId="3E5C10E1" w:rsidR="00753653" w:rsidRPr="00912C9E" w:rsidRDefault="003A10F6" w:rsidP="00753653">
      <w:pPr>
        <w:tabs>
          <w:tab w:val="clear" w:pos="1247"/>
          <w:tab w:val="clear" w:pos="1814"/>
          <w:tab w:val="clear" w:pos="2381"/>
          <w:tab w:val="clear" w:pos="2948"/>
          <w:tab w:val="clear" w:pos="3515"/>
        </w:tabs>
        <w:spacing w:line="276" w:lineRule="auto"/>
        <w:rPr>
          <w:rFonts w:eastAsiaTheme="minorHAnsi"/>
          <w:bCs/>
          <w:sz w:val="22"/>
          <w:szCs w:val="22"/>
          <w:highlight w:val="yellow"/>
        </w:rPr>
      </w:pPr>
      <w:r w:rsidRPr="00A432F5">
        <w:rPr>
          <w:rFonts w:eastAsiaTheme="minorHAnsi"/>
          <w:bCs/>
          <w:sz w:val="22"/>
          <w:szCs w:val="22"/>
        </w:rPr>
        <w:t>11.</w:t>
      </w:r>
      <w:r w:rsidRPr="00A432F5">
        <w:rPr>
          <w:rFonts w:eastAsiaTheme="minorHAnsi"/>
          <w:bCs/>
          <w:sz w:val="22"/>
          <w:szCs w:val="22"/>
        </w:rPr>
        <w:tab/>
      </w:r>
      <w:r w:rsidRPr="00A432F5">
        <w:rPr>
          <w:rFonts w:eastAsiaTheme="minorHAnsi"/>
          <w:bCs/>
          <w:sz w:val="22"/>
          <w:szCs w:val="22"/>
          <w:highlight w:val="yellow"/>
        </w:rPr>
        <w:t>T</w:t>
      </w:r>
      <w:r w:rsidR="008462A6" w:rsidRPr="00912C9E">
        <w:rPr>
          <w:rFonts w:eastAsiaTheme="minorHAnsi"/>
          <w:bCs/>
          <w:sz w:val="22"/>
          <w:szCs w:val="22"/>
          <w:highlight w:val="yellow"/>
        </w:rPr>
        <w:t xml:space="preserve">he </w:t>
      </w:r>
      <w:r w:rsidR="008462A6" w:rsidRPr="00912C9E">
        <w:rPr>
          <w:rFonts w:eastAsiaTheme="minorHAnsi"/>
          <w:bCs/>
          <w:sz w:val="22"/>
          <w:szCs w:val="22"/>
          <w:highlight w:val="yellow"/>
        </w:rPr>
        <w:t>Bureau shall</w:t>
      </w:r>
      <w:r w:rsidR="008014D6">
        <w:rPr>
          <w:rFonts w:eastAsiaTheme="minorHAnsi"/>
          <w:bCs/>
          <w:sz w:val="22"/>
          <w:szCs w:val="22"/>
          <w:highlight w:val="yellow"/>
        </w:rPr>
        <w:t xml:space="preserve"> </w:t>
      </w:r>
      <w:r w:rsidR="000468FE" w:rsidRPr="006B53F2">
        <w:rPr>
          <w:rFonts w:eastAsiaTheme="minorHAnsi"/>
          <w:bCs/>
          <w:sz w:val="22"/>
          <w:szCs w:val="22"/>
          <w:highlight w:val="yellow"/>
        </w:rPr>
        <w:t xml:space="preserve">in consultation with </w:t>
      </w:r>
      <w:commentRangeStart w:id="15"/>
      <w:commentRangeStart w:id="16"/>
      <w:r w:rsidR="000468FE" w:rsidRPr="009B30C5">
        <w:rPr>
          <w:rFonts w:eastAsiaTheme="minorHAnsi"/>
          <w:b/>
          <w:sz w:val="22"/>
          <w:szCs w:val="22"/>
          <w:highlight w:val="yellow"/>
        </w:rPr>
        <w:t>members of</w:t>
      </w:r>
      <w:r w:rsidR="000468FE" w:rsidRPr="006B53F2">
        <w:rPr>
          <w:rFonts w:eastAsiaTheme="minorHAnsi"/>
          <w:bCs/>
          <w:sz w:val="22"/>
          <w:szCs w:val="22"/>
          <w:highlight w:val="yellow"/>
        </w:rPr>
        <w:t xml:space="preserve"> </w:t>
      </w:r>
      <w:commentRangeEnd w:id="15"/>
      <w:r w:rsidR="00F84200">
        <w:rPr>
          <w:rStyle w:val="CommentReference"/>
        </w:rPr>
        <w:commentReference w:id="15"/>
      </w:r>
      <w:commentRangeEnd w:id="16"/>
      <w:r w:rsidR="002E7A18">
        <w:rPr>
          <w:rStyle w:val="CommentReference"/>
        </w:rPr>
        <w:commentReference w:id="16"/>
      </w:r>
      <w:r w:rsidR="000468FE" w:rsidRPr="006B53F2">
        <w:rPr>
          <w:rFonts w:eastAsiaTheme="minorHAnsi"/>
          <w:bCs/>
          <w:sz w:val="22"/>
          <w:szCs w:val="22"/>
          <w:highlight w:val="yellow"/>
        </w:rPr>
        <w:t>regional groups</w:t>
      </w:r>
      <w:r w:rsidR="008462A6" w:rsidRPr="00A432F5">
        <w:rPr>
          <w:rFonts w:eastAsiaTheme="minorHAnsi"/>
          <w:bCs/>
          <w:sz w:val="22"/>
          <w:szCs w:val="22"/>
          <w:highlight w:val="yellow"/>
        </w:rPr>
        <w:t xml:space="preserve">: </w:t>
      </w:r>
      <w:r w:rsidR="00753653" w:rsidRPr="00A432F5">
        <w:rPr>
          <w:rFonts w:eastAsiaTheme="minorHAnsi"/>
          <w:bCs/>
          <w:sz w:val="22"/>
          <w:szCs w:val="22"/>
          <w:highlight w:val="yellow"/>
        </w:rPr>
        <w:t xml:space="preserve">  </w:t>
      </w:r>
    </w:p>
    <w:p w14:paraId="21C3ED5B" w14:textId="77777777" w:rsidR="00753653" w:rsidRPr="00820015" w:rsidRDefault="00753653" w:rsidP="00753653">
      <w:pPr>
        <w:tabs>
          <w:tab w:val="clear" w:pos="1247"/>
          <w:tab w:val="clear" w:pos="1814"/>
          <w:tab w:val="clear" w:pos="2381"/>
          <w:tab w:val="clear" w:pos="2948"/>
          <w:tab w:val="clear" w:pos="3515"/>
        </w:tabs>
        <w:spacing w:line="276" w:lineRule="auto"/>
        <w:rPr>
          <w:rFonts w:eastAsiaTheme="minorHAnsi"/>
          <w:bCs/>
          <w:sz w:val="22"/>
          <w:szCs w:val="22"/>
          <w:highlight w:val="yellow"/>
        </w:rPr>
      </w:pPr>
    </w:p>
    <w:p w14:paraId="747592D3" w14:textId="45C6B301" w:rsidR="00753653" w:rsidRPr="00820015" w:rsidRDefault="00753653" w:rsidP="00753653">
      <w:pPr>
        <w:numPr>
          <w:ilvl w:val="0"/>
          <w:numId w:val="45"/>
        </w:numPr>
        <w:tabs>
          <w:tab w:val="clear" w:pos="1247"/>
          <w:tab w:val="clear" w:pos="1814"/>
          <w:tab w:val="clear" w:pos="2381"/>
          <w:tab w:val="clear" w:pos="2948"/>
          <w:tab w:val="clear" w:pos="3515"/>
        </w:tabs>
        <w:spacing w:after="200" w:line="276" w:lineRule="auto"/>
        <w:contextualSpacing/>
        <w:rPr>
          <w:rFonts w:eastAsiaTheme="minorHAnsi"/>
          <w:bCs/>
          <w:sz w:val="22"/>
          <w:szCs w:val="22"/>
          <w:highlight w:val="yellow"/>
        </w:rPr>
      </w:pPr>
      <w:r w:rsidRPr="00820015">
        <w:rPr>
          <w:rFonts w:eastAsiaTheme="minorHAnsi"/>
          <w:bCs/>
          <w:sz w:val="22"/>
          <w:szCs w:val="22"/>
          <w:highlight w:val="yellow"/>
        </w:rPr>
        <w:t>Carry out the tasks entrusted to it by the Environment Assembly</w:t>
      </w:r>
      <w:r w:rsidR="008462A6" w:rsidRPr="00820015">
        <w:rPr>
          <w:rFonts w:eastAsiaTheme="minorHAnsi"/>
          <w:bCs/>
          <w:sz w:val="22"/>
          <w:szCs w:val="22"/>
          <w:highlight w:val="yellow"/>
        </w:rPr>
        <w:t xml:space="preserve"> and </w:t>
      </w:r>
      <w:r w:rsidR="0072248E" w:rsidRPr="00820015">
        <w:rPr>
          <w:rFonts w:eastAsiaTheme="minorHAnsi"/>
          <w:bCs/>
          <w:sz w:val="22"/>
          <w:szCs w:val="22"/>
          <w:highlight w:val="yellow"/>
        </w:rPr>
        <w:t xml:space="preserve">the </w:t>
      </w:r>
      <w:proofErr w:type="gramStart"/>
      <w:r w:rsidR="008462A6" w:rsidRPr="00820015">
        <w:rPr>
          <w:rFonts w:eastAsiaTheme="minorHAnsi"/>
          <w:bCs/>
          <w:sz w:val="22"/>
          <w:szCs w:val="22"/>
          <w:highlight w:val="yellow"/>
        </w:rPr>
        <w:t>President</w:t>
      </w:r>
      <w:r w:rsidRPr="00820015">
        <w:rPr>
          <w:rFonts w:eastAsiaTheme="minorHAnsi"/>
          <w:bCs/>
          <w:sz w:val="22"/>
          <w:szCs w:val="22"/>
          <w:highlight w:val="yellow"/>
        </w:rPr>
        <w:t>;</w:t>
      </w:r>
      <w:proofErr w:type="gramEnd"/>
    </w:p>
    <w:p w14:paraId="5D8E8F87" w14:textId="6CAB439D" w:rsidR="00753653" w:rsidRPr="00FE3539" w:rsidRDefault="008D105D" w:rsidP="008D105D">
      <w:pPr>
        <w:numPr>
          <w:ilvl w:val="0"/>
          <w:numId w:val="45"/>
        </w:numPr>
        <w:tabs>
          <w:tab w:val="clear" w:pos="1247"/>
          <w:tab w:val="clear" w:pos="1814"/>
          <w:tab w:val="clear" w:pos="2381"/>
          <w:tab w:val="clear" w:pos="2948"/>
          <w:tab w:val="clear" w:pos="3515"/>
        </w:tabs>
        <w:spacing w:after="200" w:line="276" w:lineRule="auto"/>
        <w:contextualSpacing/>
        <w:rPr>
          <w:rFonts w:eastAsiaTheme="minorHAnsi"/>
          <w:bCs/>
          <w:sz w:val="22"/>
          <w:szCs w:val="22"/>
        </w:rPr>
      </w:pPr>
      <w:r w:rsidRPr="00FE3539">
        <w:rPr>
          <w:rFonts w:eastAsiaTheme="minorHAnsi"/>
          <w:bCs/>
          <w:sz w:val="22"/>
          <w:szCs w:val="22"/>
        </w:rPr>
        <w:t xml:space="preserve">In accordance with </w:t>
      </w:r>
      <w:r w:rsidR="006A4659" w:rsidRPr="00FE3539">
        <w:rPr>
          <w:rFonts w:eastAsiaTheme="minorHAnsi"/>
          <w:bCs/>
          <w:sz w:val="22"/>
          <w:szCs w:val="22"/>
        </w:rPr>
        <w:t>r</w:t>
      </w:r>
      <w:r w:rsidRPr="00FE3539">
        <w:rPr>
          <w:rFonts w:eastAsiaTheme="minorHAnsi"/>
          <w:bCs/>
          <w:sz w:val="22"/>
          <w:szCs w:val="22"/>
        </w:rPr>
        <w:t>ule 17 of the Rules of Procedure, a</w:t>
      </w:r>
      <w:r w:rsidR="00753653" w:rsidRPr="00FE3539">
        <w:rPr>
          <w:rFonts w:eastAsiaTheme="minorHAnsi"/>
          <w:bCs/>
          <w:sz w:val="22"/>
          <w:szCs w:val="22"/>
        </w:rPr>
        <w:t xml:space="preserve">ssist the President in the general conduct of business of the </w:t>
      </w:r>
      <w:r w:rsidR="006A4659" w:rsidRPr="00FE3539">
        <w:rPr>
          <w:rFonts w:eastAsiaTheme="minorHAnsi"/>
          <w:bCs/>
          <w:sz w:val="22"/>
          <w:szCs w:val="22"/>
        </w:rPr>
        <w:t xml:space="preserve">Environment </w:t>
      </w:r>
      <w:r w:rsidR="00753653" w:rsidRPr="00FE3539">
        <w:rPr>
          <w:rFonts w:eastAsiaTheme="minorHAnsi"/>
          <w:bCs/>
          <w:sz w:val="22"/>
          <w:szCs w:val="22"/>
        </w:rPr>
        <w:t>Assembly, including the review of credentials</w:t>
      </w:r>
      <w:r w:rsidR="00753653" w:rsidRPr="00FE3539">
        <w:rPr>
          <w:rFonts w:eastAsiaTheme="minorHAnsi"/>
          <w:bCs/>
          <w:sz w:val="22"/>
          <w:szCs w:val="22"/>
          <w:vertAlign w:val="superscript"/>
        </w:rPr>
        <w:footnoteReference w:id="11"/>
      </w:r>
      <w:r w:rsidR="00753653" w:rsidRPr="00FE3539">
        <w:rPr>
          <w:rFonts w:eastAsiaTheme="minorHAnsi"/>
          <w:bCs/>
          <w:sz w:val="22"/>
          <w:szCs w:val="22"/>
        </w:rPr>
        <w:t>;</w:t>
      </w:r>
    </w:p>
    <w:p w14:paraId="41251705" w14:textId="7AA3E5D4" w:rsidR="00753653" w:rsidRPr="00A432F5" w:rsidRDefault="00753653" w:rsidP="00753653">
      <w:pPr>
        <w:numPr>
          <w:ilvl w:val="0"/>
          <w:numId w:val="45"/>
        </w:numPr>
        <w:tabs>
          <w:tab w:val="clear" w:pos="1247"/>
          <w:tab w:val="clear" w:pos="1814"/>
          <w:tab w:val="clear" w:pos="2381"/>
          <w:tab w:val="clear" w:pos="2948"/>
          <w:tab w:val="clear" w:pos="3515"/>
        </w:tabs>
        <w:spacing w:after="200" w:line="276" w:lineRule="auto"/>
        <w:contextualSpacing/>
        <w:rPr>
          <w:rFonts w:eastAsiaTheme="minorHAnsi"/>
          <w:bCs/>
          <w:sz w:val="22"/>
          <w:szCs w:val="22"/>
          <w:highlight w:val="yellow"/>
        </w:rPr>
      </w:pPr>
      <w:r w:rsidRPr="005010CA">
        <w:rPr>
          <w:rFonts w:eastAsiaTheme="minorHAnsi"/>
          <w:bCs/>
          <w:sz w:val="22"/>
          <w:szCs w:val="22"/>
          <w:highlight w:val="yellow"/>
        </w:rPr>
        <w:t>Prepare for the sessions of the</w:t>
      </w:r>
      <w:r w:rsidR="006A4659" w:rsidRPr="005010CA">
        <w:rPr>
          <w:rFonts w:eastAsiaTheme="minorHAnsi"/>
          <w:bCs/>
          <w:sz w:val="22"/>
          <w:szCs w:val="22"/>
          <w:highlight w:val="yellow"/>
        </w:rPr>
        <w:t xml:space="preserve"> Environment</w:t>
      </w:r>
      <w:r w:rsidRPr="005010CA">
        <w:rPr>
          <w:rFonts w:eastAsiaTheme="minorHAnsi"/>
          <w:bCs/>
          <w:sz w:val="22"/>
          <w:szCs w:val="22"/>
          <w:highlight w:val="yellow"/>
        </w:rPr>
        <w:t xml:space="preserve"> Assembly, including by providing guidance on the selection of an overarching theme, </w:t>
      </w:r>
      <w:r w:rsidRPr="006B53F2">
        <w:rPr>
          <w:rFonts w:eastAsiaTheme="minorHAnsi"/>
          <w:bCs/>
          <w:sz w:val="22"/>
          <w:szCs w:val="22"/>
          <w:highlight w:val="yellow"/>
        </w:rPr>
        <w:t xml:space="preserve">advising and providing input on the preparation of the provisional agenda, the draft </w:t>
      </w:r>
      <w:proofErr w:type="spellStart"/>
      <w:r w:rsidRPr="006B53F2">
        <w:rPr>
          <w:rFonts w:eastAsiaTheme="minorHAnsi"/>
          <w:bCs/>
          <w:sz w:val="22"/>
          <w:szCs w:val="22"/>
          <w:highlight w:val="yellow"/>
        </w:rPr>
        <w:t>programme</w:t>
      </w:r>
      <w:proofErr w:type="spellEnd"/>
      <w:r w:rsidRPr="006B53F2">
        <w:rPr>
          <w:rFonts w:eastAsiaTheme="minorHAnsi"/>
          <w:bCs/>
          <w:sz w:val="22"/>
          <w:szCs w:val="22"/>
          <w:highlight w:val="yellow"/>
        </w:rPr>
        <w:t xml:space="preserve"> of work</w:t>
      </w:r>
      <w:r w:rsidR="00B44236" w:rsidRPr="00F84200">
        <w:rPr>
          <w:rFonts w:eastAsiaTheme="minorHAnsi"/>
          <w:bCs/>
          <w:sz w:val="22"/>
          <w:szCs w:val="22"/>
          <w:highlight w:val="yellow"/>
        </w:rPr>
        <w:t xml:space="preserve"> of the session</w:t>
      </w:r>
      <w:r w:rsidR="002D0EE4" w:rsidRPr="006B53F2">
        <w:rPr>
          <w:rFonts w:eastAsiaTheme="minorHAnsi"/>
          <w:bCs/>
          <w:sz w:val="22"/>
          <w:szCs w:val="22"/>
          <w:highlight w:val="yellow"/>
        </w:rPr>
        <w:t xml:space="preserve">, </w:t>
      </w:r>
      <w:r w:rsidRPr="006B53F2">
        <w:rPr>
          <w:rFonts w:eastAsiaTheme="minorHAnsi"/>
          <w:bCs/>
          <w:sz w:val="22"/>
          <w:szCs w:val="22"/>
          <w:highlight w:val="yellow"/>
        </w:rPr>
        <w:t>the scheduling of items for the</w:t>
      </w:r>
      <w:r w:rsidR="006A4659" w:rsidRPr="006B53F2">
        <w:rPr>
          <w:rFonts w:eastAsiaTheme="minorHAnsi"/>
          <w:bCs/>
          <w:sz w:val="22"/>
          <w:szCs w:val="22"/>
          <w:highlight w:val="yellow"/>
        </w:rPr>
        <w:t xml:space="preserve"> </w:t>
      </w:r>
      <w:commentRangeStart w:id="17"/>
      <w:r w:rsidR="006A4659" w:rsidRPr="006B53F2">
        <w:rPr>
          <w:rFonts w:eastAsiaTheme="minorHAnsi"/>
          <w:bCs/>
          <w:sz w:val="22"/>
          <w:szCs w:val="22"/>
          <w:highlight w:val="yellow"/>
        </w:rPr>
        <w:t>Environment</w:t>
      </w:r>
      <w:r w:rsidRPr="006B53F2">
        <w:rPr>
          <w:rFonts w:eastAsiaTheme="minorHAnsi"/>
          <w:bCs/>
          <w:sz w:val="22"/>
          <w:szCs w:val="22"/>
          <w:highlight w:val="yellow"/>
        </w:rPr>
        <w:t xml:space="preserve"> Assembly</w:t>
      </w:r>
      <w:commentRangeEnd w:id="17"/>
      <w:r w:rsidR="00FF40F5">
        <w:rPr>
          <w:rStyle w:val="CommentReference"/>
        </w:rPr>
        <w:commentReference w:id="17"/>
      </w:r>
      <w:r w:rsidR="00FF40F5">
        <w:rPr>
          <w:rFonts w:eastAsiaTheme="minorHAnsi"/>
          <w:bCs/>
          <w:sz w:val="22"/>
          <w:szCs w:val="22"/>
          <w:highlight w:val="yellow"/>
        </w:rPr>
        <w:t xml:space="preserve">; </w:t>
      </w:r>
    </w:p>
    <w:p w14:paraId="0F50A67D" w14:textId="59E571B8" w:rsidR="00E20E56" w:rsidRPr="005010CA" w:rsidRDefault="00753653" w:rsidP="00E20E56">
      <w:pPr>
        <w:numPr>
          <w:ilvl w:val="0"/>
          <w:numId w:val="45"/>
        </w:numPr>
        <w:tabs>
          <w:tab w:val="clear" w:pos="1247"/>
          <w:tab w:val="clear" w:pos="1814"/>
          <w:tab w:val="clear" w:pos="2381"/>
          <w:tab w:val="clear" w:pos="2948"/>
          <w:tab w:val="clear" w:pos="3515"/>
        </w:tabs>
        <w:spacing w:after="200" w:line="276" w:lineRule="auto"/>
        <w:contextualSpacing/>
        <w:rPr>
          <w:rFonts w:eastAsiaTheme="minorHAnsi"/>
          <w:bCs/>
          <w:sz w:val="22"/>
          <w:szCs w:val="22"/>
          <w:highlight w:val="yellow"/>
        </w:rPr>
      </w:pPr>
      <w:commentRangeStart w:id="18"/>
      <w:r w:rsidRPr="008014D6">
        <w:rPr>
          <w:rFonts w:eastAsiaTheme="minorHAnsi"/>
          <w:b/>
          <w:sz w:val="22"/>
          <w:szCs w:val="22"/>
          <w:highlight w:val="yellow"/>
        </w:rPr>
        <w:t>Consider and facilitate the negotiation of draft resolutions and decisions</w:t>
      </w:r>
      <w:r w:rsidR="008014D6" w:rsidRPr="008014D6">
        <w:rPr>
          <w:rFonts w:eastAsiaTheme="minorHAnsi"/>
          <w:b/>
          <w:sz w:val="22"/>
          <w:szCs w:val="22"/>
          <w:highlight w:val="yellow"/>
        </w:rPr>
        <w:t>, as appropriate,</w:t>
      </w:r>
      <w:r w:rsidRPr="005010CA">
        <w:rPr>
          <w:rFonts w:eastAsiaTheme="minorHAnsi"/>
          <w:bCs/>
          <w:sz w:val="22"/>
          <w:szCs w:val="22"/>
          <w:highlight w:val="yellow"/>
        </w:rPr>
        <w:t xml:space="preserve"> </w:t>
      </w:r>
      <w:commentRangeEnd w:id="18"/>
      <w:r w:rsidR="00AF7471">
        <w:rPr>
          <w:rStyle w:val="CommentReference"/>
        </w:rPr>
        <w:commentReference w:id="18"/>
      </w:r>
      <w:r w:rsidRPr="005010CA">
        <w:rPr>
          <w:rFonts w:eastAsiaTheme="minorHAnsi"/>
          <w:bCs/>
          <w:sz w:val="22"/>
          <w:szCs w:val="22"/>
          <w:highlight w:val="yellow"/>
        </w:rPr>
        <w:t xml:space="preserve">for consideration by the </w:t>
      </w:r>
      <w:r w:rsidR="006A4659" w:rsidRPr="005010CA">
        <w:rPr>
          <w:rFonts w:eastAsiaTheme="minorHAnsi"/>
          <w:bCs/>
          <w:sz w:val="22"/>
          <w:szCs w:val="22"/>
          <w:highlight w:val="yellow"/>
        </w:rPr>
        <w:t xml:space="preserve">Environment </w:t>
      </w:r>
      <w:r w:rsidRPr="005010CA">
        <w:rPr>
          <w:rFonts w:eastAsiaTheme="minorHAnsi"/>
          <w:bCs/>
          <w:sz w:val="22"/>
          <w:szCs w:val="22"/>
          <w:highlight w:val="yellow"/>
        </w:rPr>
        <w:t>Assembly</w:t>
      </w:r>
      <w:r w:rsidR="000254EA" w:rsidRPr="005010CA">
        <w:rPr>
          <w:rFonts w:eastAsiaTheme="minorHAnsi"/>
          <w:bCs/>
          <w:sz w:val="22"/>
          <w:szCs w:val="22"/>
          <w:highlight w:val="yellow"/>
        </w:rPr>
        <w:t xml:space="preserve"> including </w:t>
      </w:r>
      <w:r w:rsidR="00F949D8" w:rsidRPr="005010CA">
        <w:rPr>
          <w:rFonts w:eastAsiaTheme="minorHAnsi"/>
          <w:bCs/>
          <w:sz w:val="22"/>
          <w:szCs w:val="22"/>
          <w:highlight w:val="yellow"/>
        </w:rPr>
        <w:t xml:space="preserve">through </w:t>
      </w:r>
      <w:r w:rsidR="00A74E4B" w:rsidRPr="005010CA">
        <w:rPr>
          <w:rFonts w:eastAsiaTheme="minorHAnsi"/>
          <w:bCs/>
          <w:sz w:val="22"/>
          <w:szCs w:val="22"/>
          <w:highlight w:val="yellow"/>
        </w:rPr>
        <w:t xml:space="preserve">the selection of </w:t>
      </w:r>
      <w:r w:rsidR="006A4659" w:rsidRPr="005010CA">
        <w:rPr>
          <w:rFonts w:eastAsiaTheme="minorHAnsi"/>
          <w:bCs/>
          <w:sz w:val="22"/>
          <w:szCs w:val="22"/>
          <w:highlight w:val="yellow"/>
        </w:rPr>
        <w:t>f</w:t>
      </w:r>
      <w:r w:rsidR="000254EA" w:rsidRPr="005010CA">
        <w:rPr>
          <w:rFonts w:eastAsiaTheme="minorHAnsi"/>
          <w:bCs/>
          <w:sz w:val="22"/>
          <w:szCs w:val="22"/>
          <w:highlight w:val="yellow"/>
        </w:rPr>
        <w:t>acilitators</w:t>
      </w:r>
      <w:r w:rsidR="00B44236" w:rsidRPr="005010CA">
        <w:rPr>
          <w:rFonts w:eastAsiaTheme="minorHAnsi"/>
          <w:bCs/>
          <w:sz w:val="22"/>
          <w:szCs w:val="22"/>
          <w:highlight w:val="yellow"/>
        </w:rPr>
        <w:t xml:space="preserve"> and the setting of deadlines for the submission of draft resolutions and </w:t>
      </w:r>
      <w:proofErr w:type="gramStart"/>
      <w:r w:rsidR="00B44236" w:rsidRPr="005010CA">
        <w:rPr>
          <w:rFonts w:eastAsiaTheme="minorHAnsi"/>
          <w:bCs/>
          <w:sz w:val="22"/>
          <w:szCs w:val="22"/>
          <w:highlight w:val="yellow"/>
        </w:rPr>
        <w:t>decisions</w:t>
      </w:r>
      <w:r w:rsidRPr="005010CA">
        <w:rPr>
          <w:rFonts w:eastAsiaTheme="minorHAnsi"/>
          <w:bCs/>
          <w:sz w:val="22"/>
          <w:szCs w:val="22"/>
          <w:highlight w:val="yellow"/>
        </w:rPr>
        <w:t>;</w:t>
      </w:r>
      <w:proofErr w:type="gramEnd"/>
    </w:p>
    <w:p w14:paraId="7C4F51FC" w14:textId="72520CE3" w:rsidR="002F04CE" w:rsidRPr="009B30C5" w:rsidRDefault="002F04CE" w:rsidP="00E20E56">
      <w:pPr>
        <w:numPr>
          <w:ilvl w:val="0"/>
          <w:numId w:val="45"/>
        </w:numPr>
        <w:tabs>
          <w:tab w:val="clear" w:pos="1247"/>
          <w:tab w:val="clear" w:pos="1814"/>
          <w:tab w:val="clear" w:pos="2381"/>
          <w:tab w:val="clear" w:pos="2948"/>
          <w:tab w:val="clear" w:pos="3515"/>
        </w:tabs>
        <w:spacing w:after="200" w:line="276" w:lineRule="auto"/>
        <w:contextualSpacing/>
        <w:rPr>
          <w:rFonts w:eastAsiaTheme="minorHAnsi"/>
          <w:bCs/>
          <w:strike/>
          <w:sz w:val="22"/>
          <w:szCs w:val="22"/>
          <w:highlight w:val="yellow"/>
        </w:rPr>
      </w:pPr>
      <w:r w:rsidRPr="009B30C5">
        <w:rPr>
          <w:rFonts w:eastAsiaTheme="minorHAnsi"/>
          <w:bCs/>
          <w:strike/>
          <w:sz w:val="22"/>
          <w:szCs w:val="22"/>
          <w:highlight w:val="yellow"/>
        </w:rPr>
        <w:t xml:space="preserve">Evaluate draft resolutions and decisions, drawing on </w:t>
      </w:r>
      <w:proofErr w:type="gramStart"/>
      <w:r w:rsidRPr="009B30C5">
        <w:rPr>
          <w:rFonts w:eastAsiaTheme="minorHAnsi"/>
          <w:bCs/>
          <w:strike/>
          <w:sz w:val="22"/>
          <w:szCs w:val="22"/>
          <w:highlight w:val="yellow"/>
        </w:rPr>
        <w:t>consensually-agreed</w:t>
      </w:r>
      <w:proofErr w:type="gramEnd"/>
      <w:r w:rsidRPr="009B30C5">
        <w:rPr>
          <w:rFonts w:eastAsiaTheme="minorHAnsi"/>
          <w:bCs/>
          <w:strike/>
          <w:sz w:val="22"/>
          <w:szCs w:val="22"/>
          <w:highlight w:val="yellow"/>
        </w:rPr>
        <w:t xml:space="preserve"> criteria</w:t>
      </w:r>
      <w:r w:rsidR="00E20E56" w:rsidRPr="009B30C5">
        <w:rPr>
          <w:rFonts w:eastAsiaTheme="minorHAnsi"/>
          <w:bCs/>
          <w:strike/>
          <w:sz w:val="22"/>
          <w:szCs w:val="22"/>
          <w:highlight w:val="yellow"/>
        </w:rPr>
        <w:t xml:space="preserve"> in order to guide the negotiation schedule and maintain a manageable UNEA workload.  Such </w:t>
      </w:r>
      <w:r w:rsidR="006A4659" w:rsidRPr="009B30C5">
        <w:rPr>
          <w:rFonts w:eastAsiaTheme="minorHAnsi"/>
          <w:bCs/>
          <w:strike/>
          <w:sz w:val="22"/>
          <w:szCs w:val="22"/>
          <w:highlight w:val="yellow"/>
        </w:rPr>
        <w:t xml:space="preserve">evaluation </w:t>
      </w:r>
      <w:r w:rsidR="00E20E56" w:rsidRPr="009B30C5">
        <w:rPr>
          <w:rFonts w:eastAsiaTheme="minorHAnsi"/>
          <w:bCs/>
          <w:strike/>
          <w:sz w:val="22"/>
          <w:szCs w:val="22"/>
          <w:highlight w:val="yellow"/>
        </w:rPr>
        <w:t xml:space="preserve">guidance should be based on agreed criteria </w:t>
      </w:r>
      <w:r w:rsidRPr="009B30C5">
        <w:rPr>
          <w:rFonts w:eastAsiaTheme="minorHAnsi"/>
          <w:bCs/>
          <w:strike/>
          <w:sz w:val="22"/>
          <w:szCs w:val="22"/>
          <w:highlight w:val="yellow"/>
        </w:rPr>
        <w:t xml:space="preserve">including, inter alia, relevancy to the </w:t>
      </w:r>
      <w:r w:rsidR="00E20E56" w:rsidRPr="009B30C5">
        <w:rPr>
          <w:rFonts w:eastAsiaTheme="minorHAnsi"/>
          <w:bCs/>
          <w:strike/>
          <w:sz w:val="22"/>
          <w:szCs w:val="22"/>
          <w:highlight w:val="yellow"/>
        </w:rPr>
        <w:t>theme of the session of the Environment Assembly</w:t>
      </w:r>
      <w:r w:rsidRPr="009B30C5">
        <w:rPr>
          <w:rFonts w:eastAsiaTheme="minorHAnsi"/>
          <w:bCs/>
          <w:strike/>
          <w:sz w:val="22"/>
          <w:szCs w:val="22"/>
          <w:highlight w:val="yellow"/>
        </w:rPr>
        <w:t xml:space="preserve">, length, timeliness, broad applicability and </w:t>
      </w:r>
      <w:proofErr w:type="gramStart"/>
      <w:r w:rsidRPr="009B30C5">
        <w:rPr>
          <w:rFonts w:eastAsiaTheme="minorHAnsi"/>
          <w:bCs/>
          <w:strike/>
          <w:sz w:val="22"/>
          <w:szCs w:val="22"/>
          <w:highlight w:val="yellow"/>
        </w:rPr>
        <w:t>support</w:t>
      </w:r>
      <w:r w:rsidR="00E20E56" w:rsidRPr="009B30C5">
        <w:rPr>
          <w:rFonts w:eastAsiaTheme="minorHAnsi"/>
          <w:bCs/>
          <w:strike/>
          <w:sz w:val="22"/>
          <w:szCs w:val="22"/>
          <w:highlight w:val="yellow"/>
        </w:rPr>
        <w:t>;</w:t>
      </w:r>
      <w:proofErr w:type="gramEnd"/>
      <w:r w:rsidRPr="009B30C5">
        <w:rPr>
          <w:rFonts w:eastAsiaTheme="minorHAnsi"/>
          <w:bCs/>
          <w:strike/>
          <w:sz w:val="22"/>
          <w:szCs w:val="22"/>
          <w:highlight w:val="yellow"/>
        </w:rPr>
        <w:t xml:space="preserve"> </w:t>
      </w:r>
    </w:p>
    <w:p w14:paraId="21E7253C" w14:textId="4AA8D59B" w:rsidR="00753653" w:rsidRPr="006C3B48" w:rsidRDefault="00753653" w:rsidP="00753653">
      <w:pPr>
        <w:numPr>
          <w:ilvl w:val="0"/>
          <w:numId w:val="45"/>
        </w:numPr>
        <w:tabs>
          <w:tab w:val="clear" w:pos="1247"/>
          <w:tab w:val="clear" w:pos="1814"/>
          <w:tab w:val="clear" w:pos="2381"/>
          <w:tab w:val="clear" w:pos="2948"/>
          <w:tab w:val="clear" w:pos="3515"/>
        </w:tabs>
        <w:spacing w:after="200" w:line="276" w:lineRule="auto"/>
        <w:contextualSpacing/>
        <w:rPr>
          <w:rFonts w:eastAsiaTheme="minorHAnsi"/>
          <w:bCs/>
          <w:sz w:val="22"/>
          <w:szCs w:val="22"/>
          <w:highlight w:val="yellow"/>
        </w:rPr>
      </w:pPr>
      <w:r w:rsidRPr="006C3B48">
        <w:rPr>
          <w:rFonts w:eastAsiaTheme="minorHAnsi"/>
          <w:bCs/>
          <w:sz w:val="22"/>
          <w:szCs w:val="22"/>
          <w:highlight w:val="yellow"/>
        </w:rPr>
        <w:t xml:space="preserve">Recommend the allocation of items to subsidiary bodies of the </w:t>
      </w:r>
      <w:r w:rsidR="006A4659" w:rsidRPr="006C3B48">
        <w:rPr>
          <w:rFonts w:eastAsiaTheme="minorHAnsi"/>
          <w:bCs/>
          <w:sz w:val="22"/>
          <w:szCs w:val="22"/>
          <w:highlight w:val="yellow"/>
        </w:rPr>
        <w:t xml:space="preserve">Environment </w:t>
      </w:r>
      <w:proofErr w:type="gramStart"/>
      <w:r w:rsidRPr="006C3B48">
        <w:rPr>
          <w:rFonts w:eastAsiaTheme="minorHAnsi"/>
          <w:bCs/>
          <w:sz w:val="22"/>
          <w:szCs w:val="22"/>
          <w:highlight w:val="yellow"/>
        </w:rPr>
        <w:t>Assembly;</w:t>
      </w:r>
      <w:proofErr w:type="gramEnd"/>
    </w:p>
    <w:p w14:paraId="3B8C3BF9" w14:textId="01D50BDB" w:rsidR="00753653" w:rsidRPr="006C3B48" w:rsidRDefault="00753653" w:rsidP="00753653">
      <w:pPr>
        <w:numPr>
          <w:ilvl w:val="0"/>
          <w:numId w:val="45"/>
        </w:numPr>
        <w:tabs>
          <w:tab w:val="clear" w:pos="1247"/>
          <w:tab w:val="clear" w:pos="1814"/>
          <w:tab w:val="clear" w:pos="2381"/>
          <w:tab w:val="clear" w:pos="2948"/>
          <w:tab w:val="clear" w:pos="3515"/>
        </w:tabs>
        <w:spacing w:after="200" w:line="276" w:lineRule="auto"/>
        <w:contextualSpacing/>
        <w:rPr>
          <w:rFonts w:eastAsiaTheme="minorHAnsi"/>
          <w:bCs/>
          <w:sz w:val="22"/>
          <w:szCs w:val="22"/>
          <w:highlight w:val="yellow"/>
        </w:rPr>
      </w:pPr>
      <w:r w:rsidRPr="006C3B48">
        <w:rPr>
          <w:rFonts w:eastAsiaTheme="minorHAnsi"/>
          <w:bCs/>
          <w:sz w:val="22"/>
          <w:szCs w:val="22"/>
          <w:highlight w:val="yellow"/>
        </w:rPr>
        <w:t xml:space="preserve">Provide guidance on </w:t>
      </w:r>
      <w:r w:rsidR="00B44236" w:rsidRPr="006C3B48">
        <w:rPr>
          <w:rFonts w:eastAsiaTheme="minorHAnsi"/>
          <w:bCs/>
          <w:sz w:val="22"/>
          <w:szCs w:val="22"/>
          <w:highlight w:val="yellow"/>
        </w:rPr>
        <w:t xml:space="preserve">the organization of </w:t>
      </w:r>
      <w:r w:rsidRPr="006C3B48">
        <w:rPr>
          <w:rFonts w:eastAsiaTheme="minorHAnsi"/>
          <w:bCs/>
          <w:sz w:val="22"/>
          <w:szCs w:val="22"/>
          <w:highlight w:val="yellow"/>
        </w:rPr>
        <w:t xml:space="preserve">relevant meetings of an informal nature related to the </w:t>
      </w:r>
      <w:r w:rsidR="006A4659" w:rsidRPr="006C3B48">
        <w:rPr>
          <w:rFonts w:eastAsiaTheme="minorHAnsi"/>
          <w:bCs/>
          <w:sz w:val="22"/>
          <w:szCs w:val="22"/>
          <w:highlight w:val="yellow"/>
        </w:rPr>
        <w:t xml:space="preserve">Environment </w:t>
      </w:r>
      <w:r w:rsidRPr="006C3B48">
        <w:rPr>
          <w:rFonts w:eastAsiaTheme="minorHAnsi"/>
          <w:bCs/>
          <w:sz w:val="22"/>
          <w:szCs w:val="22"/>
          <w:highlight w:val="yellow"/>
        </w:rPr>
        <w:t>Assembly</w:t>
      </w:r>
      <w:r w:rsidR="00B44236" w:rsidRPr="006C3B48">
        <w:rPr>
          <w:rFonts w:eastAsiaTheme="minorHAnsi"/>
          <w:bCs/>
          <w:sz w:val="22"/>
          <w:szCs w:val="22"/>
          <w:highlight w:val="yellow"/>
        </w:rPr>
        <w:t>, such as side-</w:t>
      </w:r>
      <w:proofErr w:type="gramStart"/>
      <w:r w:rsidR="00B44236" w:rsidRPr="006C3B48">
        <w:rPr>
          <w:rFonts w:eastAsiaTheme="minorHAnsi"/>
          <w:bCs/>
          <w:sz w:val="22"/>
          <w:szCs w:val="22"/>
          <w:highlight w:val="yellow"/>
        </w:rPr>
        <w:t>events</w:t>
      </w:r>
      <w:r w:rsidRPr="006C3B48">
        <w:rPr>
          <w:rFonts w:eastAsiaTheme="minorHAnsi"/>
          <w:bCs/>
          <w:sz w:val="22"/>
          <w:szCs w:val="22"/>
          <w:highlight w:val="yellow"/>
        </w:rPr>
        <w:t>;</w:t>
      </w:r>
      <w:proofErr w:type="gramEnd"/>
    </w:p>
    <w:p w14:paraId="0DE59CBF" w14:textId="2C48FA40" w:rsidR="00753653" w:rsidRPr="006C3B48" w:rsidRDefault="00AF7471" w:rsidP="00753653">
      <w:pPr>
        <w:numPr>
          <w:ilvl w:val="0"/>
          <w:numId w:val="45"/>
        </w:numPr>
        <w:tabs>
          <w:tab w:val="clear" w:pos="1247"/>
          <w:tab w:val="clear" w:pos="1814"/>
          <w:tab w:val="clear" w:pos="2381"/>
          <w:tab w:val="clear" w:pos="2948"/>
          <w:tab w:val="clear" w:pos="3515"/>
        </w:tabs>
        <w:spacing w:after="200" w:line="276" w:lineRule="auto"/>
        <w:contextualSpacing/>
        <w:rPr>
          <w:rFonts w:eastAsiaTheme="minorHAnsi"/>
          <w:bCs/>
          <w:sz w:val="22"/>
          <w:szCs w:val="22"/>
          <w:highlight w:val="yellow"/>
        </w:rPr>
      </w:pPr>
      <w:r w:rsidRPr="00692DF4">
        <w:rPr>
          <w:rFonts w:eastAsiaTheme="minorHAnsi"/>
          <w:b/>
          <w:sz w:val="22"/>
          <w:szCs w:val="22"/>
        </w:rPr>
        <w:t xml:space="preserve">Coordinate with the CPR Bureau and its Chair, to </w:t>
      </w:r>
      <w:r w:rsidRPr="00692DF4">
        <w:rPr>
          <w:rFonts w:eastAsiaTheme="minorHAnsi"/>
          <w:b/>
          <w:sz w:val="22"/>
          <w:szCs w:val="22"/>
          <w:highlight w:val="yellow"/>
        </w:rPr>
        <w:t>e</w:t>
      </w:r>
      <w:r w:rsidR="00753653" w:rsidRPr="00692DF4">
        <w:rPr>
          <w:rFonts w:eastAsiaTheme="minorHAnsi"/>
          <w:b/>
          <w:sz w:val="22"/>
          <w:szCs w:val="22"/>
          <w:highlight w:val="yellow"/>
        </w:rPr>
        <w:t>nsure</w:t>
      </w:r>
      <w:r w:rsidR="00753653" w:rsidRPr="006C3B48">
        <w:rPr>
          <w:rFonts w:eastAsiaTheme="minorHAnsi"/>
          <w:bCs/>
          <w:sz w:val="22"/>
          <w:szCs w:val="22"/>
          <w:highlight w:val="yellow"/>
        </w:rPr>
        <w:t xml:space="preserve"> </w:t>
      </w:r>
      <w:r w:rsidR="00753653" w:rsidRPr="006C3B48">
        <w:rPr>
          <w:rFonts w:eastAsiaTheme="minorHAnsi"/>
          <w:bCs/>
          <w:sz w:val="22"/>
          <w:szCs w:val="22"/>
          <w:highlight w:val="yellow"/>
        </w:rPr>
        <w:t xml:space="preserve">that </w:t>
      </w:r>
      <w:r w:rsidR="00753653" w:rsidRPr="009B30C5">
        <w:rPr>
          <w:rFonts w:eastAsiaTheme="minorHAnsi"/>
          <w:bCs/>
          <w:strike/>
          <w:sz w:val="22"/>
          <w:szCs w:val="22"/>
          <w:highlight w:val="yellow"/>
        </w:rPr>
        <w:t>there is coherence and complementarity between</w:t>
      </w:r>
      <w:r w:rsidR="00753653" w:rsidRPr="009B30C5">
        <w:rPr>
          <w:rFonts w:eastAsiaTheme="minorHAnsi"/>
          <w:bCs/>
          <w:sz w:val="22"/>
          <w:szCs w:val="22"/>
          <w:highlight w:val="yellow"/>
        </w:rPr>
        <w:t xml:space="preserve"> </w:t>
      </w:r>
      <w:r w:rsidR="00753653" w:rsidRPr="006C3B48">
        <w:rPr>
          <w:rFonts w:eastAsiaTheme="minorHAnsi"/>
          <w:bCs/>
          <w:sz w:val="22"/>
          <w:szCs w:val="22"/>
          <w:highlight w:val="yellow"/>
        </w:rPr>
        <w:t>t</w:t>
      </w:r>
      <w:r w:rsidR="00753653" w:rsidRPr="006C3B48">
        <w:rPr>
          <w:rFonts w:eastAsiaTheme="minorHAnsi"/>
          <w:bCs/>
          <w:sz w:val="22"/>
          <w:szCs w:val="22"/>
          <w:highlight w:val="yellow"/>
        </w:rPr>
        <w:t xml:space="preserve">he work of the Committee of Permanent </w:t>
      </w:r>
      <w:r w:rsidR="00753653" w:rsidRPr="006C3B48">
        <w:rPr>
          <w:rFonts w:eastAsiaTheme="minorHAnsi"/>
          <w:bCs/>
          <w:sz w:val="22"/>
          <w:szCs w:val="22"/>
          <w:highlight w:val="yellow"/>
        </w:rPr>
        <w:t xml:space="preserve">Representatives </w:t>
      </w:r>
      <w:r w:rsidR="00463BB9" w:rsidRPr="00E54903">
        <w:rPr>
          <w:rFonts w:eastAsiaTheme="minorHAnsi"/>
          <w:b/>
          <w:sz w:val="22"/>
          <w:szCs w:val="22"/>
        </w:rPr>
        <w:t>is coherent, complementary and in support of the decision</w:t>
      </w:r>
      <w:r w:rsidR="00E54903">
        <w:rPr>
          <w:rFonts w:eastAsiaTheme="minorHAnsi"/>
          <w:b/>
          <w:sz w:val="22"/>
          <w:szCs w:val="22"/>
        </w:rPr>
        <w:t>-</w:t>
      </w:r>
      <w:r w:rsidR="00463BB9" w:rsidRPr="00E54903">
        <w:rPr>
          <w:rFonts w:eastAsiaTheme="minorHAnsi"/>
          <w:b/>
          <w:sz w:val="22"/>
          <w:szCs w:val="22"/>
        </w:rPr>
        <w:t>making process of</w:t>
      </w:r>
      <w:r w:rsidR="00463BB9" w:rsidRPr="00463BB9">
        <w:rPr>
          <w:rFonts w:eastAsiaTheme="minorHAnsi"/>
          <w:bCs/>
          <w:sz w:val="22"/>
          <w:szCs w:val="22"/>
        </w:rPr>
        <w:t xml:space="preserve"> </w:t>
      </w:r>
      <w:r w:rsidR="00753653" w:rsidRPr="006C3B48">
        <w:rPr>
          <w:rFonts w:eastAsiaTheme="minorHAnsi"/>
          <w:bCs/>
          <w:sz w:val="22"/>
          <w:szCs w:val="22"/>
          <w:highlight w:val="yellow"/>
        </w:rPr>
        <w:t>the Environme</w:t>
      </w:r>
      <w:r w:rsidR="00753653" w:rsidRPr="006C3B48">
        <w:rPr>
          <w:rFonts w:eastAsiaTheme="minorHAnsi"/>
          <w:bCs/>
          <w:sz w:val="22"/>
          <w:szCs w:val="22"/>
          <w:highlight w:val="yellow"/>
        </w:rPr>
        <w:t xml:space="preserve">nt Assembly.  </w:t>
      </w:r>
    </w:p>
    <w:p w14:paraId="3CBB0455" w14:textId="77777777" w:rsidR="00753653" w:rsidRPr="00FE3539" w:rsidRDefault="00753653" w:rsidP="00753653">
      <w:pPr>
        <w:tabs>
          <w:tab w:val="clear" w:pos="1247"/>
          <w:tab w:val="clear" w:pos="1814"/>
          <w:tab w:val="clear" w:pos="2381"/>
          <w:tab w:val="clear" w:pos="2948"/>
          <w:tab w:val="clear" w:pos="3515"/>
        </w:tabs>
        <w:spacing w:line="276" w:lineRule="auto"/>
        <w:ind w:left="720" w:hanging="720"/>
        <w:rPr>
          <w:rFonts w:eastAsiaTheme="minorHAnsi"/>
          <w:bCs/>
          <w:sz w:val="22"/>
          <w:szCs w:val="22"/>
        </w:rPr>
      </w:pPr>
    </w:p>
    <w:p w14:paraId="6DA20C84" w14:textId="537CF9EC" w:rsidR="00753653" w:rsidRPr="009B30C5" w:rsidRDefault="003A10F6" w:rsidP="00753653">
      <w:pPr>
        <w:tabs>
          <w:tab w:val="clear" w:pos="1247"/>
          <w:tab w:val="clear" w:pos="1814"/>
          <w:tab w:val="clear" w:pos="2381"/>
          <w:tab w:val="clear" w:pos="2948"/>
          <w:tab w:val="clear" w:pos="3515"/>
        </w:tabs>
        <w:spacing w:line="276" w:lineRule="auto"/>
        <w:rPr>
          <w:rFonts w:eastAsiaTheme="minorHAnsi"/>
          <w:bCs/>
          <w:strike/>
          <w:sz w:val="22"/>
          <w:szCs w:val="22"/>
        </w:rPr>
      </w:pPr>
      <w:r w:rsidRPr="009B30C5">
        <w:rPr>
          <w:rFonts w:eastAsiaTheme="minorHAnsi"/>
          <w:bCs/>
          <w:strike/>
          <w:sz w:val="22"/>
          <w:szCs w:val="22"/>
        </w:rPr>
        <w:t>12</w:t>
      </w:r>
      <w:r w:rsidR="00753653" w:rsidRPr="009B30C5">
        <w:rPr>
          <w:rFonts w:eastAsiaTheme="minorHAnsi"/>
          <w:bCs/>
          <w:strike/>
          <w:sz w:val="22"/>
          <w:szCs w:val="22"/>
        </w:rPr>
        <w:t xml:space="preserve">. The Bureau shall perform its functions in a manner that is without prejudice to the role and mandate of the Open-Ended Committee of Permanent Representatives, which is the subsidiary inter-sessional body of the governing body of </w:t>
      </w:r>
      <w:r w:rsidR="006A4659" w:rsidRPr="009B30C5">
        <w:rPr>
          <w:rFonts w:eastAsiaTheme="minorHAnsi"/>
          <w:bCs/>
          <w:strike/>
          <w:sz w:val="22"/>
          <w:szCs w:val="22"/>
        </w:rPr>
        <w:t>UNEP</w:t>
      </w:r>
      <w:r w:rsidR="00113B58" w:rsidRPr="009B30C5">
        <w:rPr>
          <w:rFonts w:eastAsiaTheme="minorHAnsi"/>
          <w:bCs/>
          <w:strike/>
          <w:sz w:val="22"/>
          <w:szCs w:val="22"/>
        </w:rPr>
        <w:t xml:space="preserve"> with a mandate to, during the inter-sessional period, inter alia, prepare draft resolutions and decisions for adoption of the </w:t>
      </w:r>
      <w:r w:rsidR="006A4659" w:rsidRPr="009B30C5">
        <w:rPr>
          <w:rFonts w:eastAsiaTheme="minorHAnsi"/>
          <w:bCs/>
          <w:strike/>
          <w:sz w:val="22"/>
          <w:szCs w:val="22"/>
        </w:rPr>
        <w:t xml:space="preserve">Environment </w:t>
      </w:r>
      <w:r w:rsidR="00113B58" w:rsidRPr="009B30C5">
        <w:rPr>
          <w:rFonts w:eastAsiaTheme="minorHAnsi"/>
          <w:bCs/>
          <w:strike/>
          <w:sz w:val="22"/>
          <w:szCs w:val="22"/>
        </w:rPr>
        <w:t>Assembly</w:t>
      </w:r>
      <w:r w:rsidRPr="009B30C5">
        <w:rPr>
          <w:rFonts w:eastAsiaTheme="minorHAnsi"/>
          <w:bCs/>
          <w:strike/>
          <w:sz w:val="22"/>
          <w:szCs w:val="22"/>
        </w:rPr>
        <w:t xml:space="preserve"> as provided for under Governing Council </w:t>
      </w:r>
      <w:r w:rsidR="006A4659" w:rsidRPr="009B30C5">
        <w:rPr>
          <w:rFonts w:eastAsiaTheme="minorHAnsi"/>
          <w:bCs/>
          <w:strike/>
          <w:sz w:val="22"/>
          <w:szCs w:val="22"/>
        </w:rPr>
        <w:t xml:space="preserve">decision </w:t>
      </w:r>
      <w:r w:rsidRPr="009B30C5">
        <w:rPr>
          <w:rFonts w:eastAsiaTheme="minorHAnsi"/>
          <w:bCs/>
          <w:strike/>
          <w:sz w:val="22"/>
          <w:szCs w:val="22"/>
        </w:rPr>
        <w:t xml:space="preserve">19/32 paragraph </w:t>
      </w:r>
      <w:r w:rsidR="006A4659" w:rsidRPr="009B30C5">
        <w:rPr>
          <w:rFonts w:eastAsiaTheme="minorHAnsi"/>
          <w:bCs/>
          <w:strike/>
          <w:sz w:val="22"/>
          <w:szCs w:val="22"/>
        </w:rPr>
        <w:t>(</w:t>
      </w:r>
      <w:r w:rsidRPr="009B30C5">
        <w:rPr>
          <w:rFonts w:eastAsiaTheme="minorHAnsi"/>
          <w:bCs/>
          <w:strike/>
          <w:sz w:val="22"/>
          <w:szCs w:val="22"/>
        </w:rPr>
        <w:t>7</w:t>
      </w:r>
      <w:r w:rsidR="006A4659" w:rsidRPr="009B30C5">
        <w:rPr>
          <w:rFonts w:eastAsiaTheme="minorHAnsi"/>
          <w:bCs/>
          <w:strike/>
          <w:sz w:val="22"/>
          <w:szCs w:val="22"/>
        </w:rPr>
        <w:t>)</w:t>
      </w:r>
      <w:r w:rsidRPr="009B30C5">
        <w:rPr>
          <w:rFonts w:eastAsiaTheme="minorHAnsi"/>
          <w:bCs/>
          <w:strike/>
          <w:sz w:val="22"/>
          <w:szCs w:val="22"/>
        </w:rPr>
        <w:t xml:space="preserve">d and Governing Council Decision 27/2, paragraph </w:t>
      </w:r>
      <w:r w:rsidR="006A4659" w:rsidRPr="009B30C5">
        <w:rPr>
          <w:rFonts w:eastAsiaTheme="minorHAnsi"/>
          <w:bCs/>
          <w:strike/>
          <w:sz w:val="22"/>
          <w:szCs w:val="22"/>
        </w:rPr>
        <w:t>(</w:t>
      </w:r>
      <w:r w:rsidRPr="009B30C5">
        <w:rPr>
          <w:rFonts w:eastAsiaTheme="minorHAnsi"/>
          <w:bCs/>
          <w:strike/>
          <w:sz w:val="22"/>
          <w:szCs w:val="22"/>
        </w:rPr>
        <w:t>9</w:t>
      </w:r>
      <w:r w:rsidR="006A4659" w:rsidRPr="009B30C5">
        <w:rPr>
          <w:rFonts w:eastAsiaTheme="minorHAnsi"/>
          <w:bCs/>
          <w:strike/>
          <w:sz w:val="22"/>
          <w:szCs w:val="22"/>
        </w:rPr>
        <w:t>)</w:t>
      </w:r>
      <w:r w:rsidRPr="009B30C5">
        <w:rPr>
          <w:rFonts w:eastAsiaTheme="minorHAnsi"/>
          <w:bCs/>
          <w:strike/>
          <w:sz w:val="22"/>
          <w:szCs w:val="22"/>
        </w:rPr>
        <w:t>c</w:t>
      </w:r>
      <w:r w:rsidR="00113B58" w:rsidRPr="009B30C5">
        <w:rPr>
          <w:rFonts w:eastAsiaTheme="minorHAnsi"/>
          <w:bCs/>
          <w:strike/>
          <w:sz w:val="22"/>
          <w:szCs w:val="22"/>
        </w:rPr>
        <w:t xml:space="preserve">.  </w:t>
      </w:r>
    </w:p>
    <w:p w14:paraId="7CC70369" w14:textId="77777777" w:rsidR="00753653" w:rsidRPr="00FE3539" w:rsidRDefault="00753653" w:rsidP="00753653">
      <w:pPr>
        <w:tabs>
          <w:tab w:val="clear" w:pos="1247"/>
          <w:tab w:val="clear" w:pos="1814"/>
          <w:tab w:val="clear" w:pos="2381"/>
          <w:tab w:val="clear" w:pos="2948"/>
          <w:tab w:val="clear" w:pos="3515"/>
        </w:tabs>
        <w:spacing w:line="276" w:lineRule="auto"/>
        <w:rPr>
          <w:rFonts w:eastAsiaTheme="minorHAnsi"/>
          <w:sz w:val="22"/>
          <w:szCs w:val="22"/>
        </w:rPr>
      </w:pPr>
    </w:p>
    <w:p w14:paraId="79DABCDD" w14:textId="77777777" w:rsidR="00753653" w:rsidRPr="00FE3539" w:rsidRDefault="00753653" w:rsidP="00753653">
      <w:pPr>
        <w:tabs>
          <w:tab w:val="clear" w:pos="1247"/>
          <w:tab w:val="clear" w:pos="1814"/>
          <w:tab w:val="clear" w:pos="2381"/>
          <w:tab w:val="clear" w:pos="2948"/>
          <w:tab w:val="clear" w:pos="3515"/>
        </w:tabs>
        <w:spacing w:line="276" w:lineRule="auto"/>
        <w:rPr>
          <w:rFonts w:eastAsiaTheme="minorHAnsi"/>
          <w:sz w:val="22"/>
          <w:szCs w:val="22"/>
          <w:u w:val="single"/>
        </w:rPr>
      </w:pPr>
      <w:r w:rsidRPr="00FE3539">
        <w:rPr>
          <w:rFonts w:eastAsiaTheme="minorHAnsi"/>
          <w:sz w:val="22"/>
          <w:szCs w:val="22"/>
          <w:u w:val="single"/>
        </w:rPr>
        <w:t xml:space="preserve">Final provisions </w:t>
      </w:r>
    </w:p>
    <w:p w14:paraId="578C75E0" w14:textId="77777777" w:rsidR="00753653" w:rsidRPr="00FE3539" w:rsidRDefault="00753653" w:rsidP="00753653">
      <w:pPr>
        <w:tabs>
          <w:tab w:val="clear" w:pos="1247"/>
          <w:tab w:val="clear" w:pos="1814"/>
          <w:tab w:val="clear" w:pos="2381"/>
          <w:tab w:val="clear" w:pos="2948"/>
          <w:tab w:val="clear" w:pos="3515"/>
        </w:tabs>
        <w:spacing w:line="276" w:lineRule="auto"/>
        <w:rPr>
          <w:rFonts w:eastAsiaTheme="minorHAnsi"/>
          <w:sz w:val="22"/>
          <w:szCs w:val="22"/>
        </w:rPr>
      </w:pPr>
    </w:p>
    <w:p w14:paraId="4292FB80" w14:textId="50C2DEA0" w:rsidR="00753653" w:rsidRPr="00FE3539" w:rsidRDefault="00D44A81" w:rsidP="00753653">
      <w:pPr>
        <w:tabs>
          <w:tab w:val="clear" w:pos="1247"/>
          <w:tab w:val="clear" w:pos="1814"/>
          <w:tab w:val="clear" w:pos="2381"/>
          <w:tab w:val="clear" w:pos="2948"/>
          <w:tab w:val="clear" w:pos="3515"/>
        </w:tabs>
        <w:spacing w:line="276" w:lineRule="auto"/>
        <w:rPr>
          <w:rFonts w:eastAsiaTheme="minorHAnsi"/>
          <w:sz w:val="22"/>
          <w:szCs w:val="22"/>
        </w:rPr>
      </w:pPr>
      <w:r w:rsidRPr="00EB2EE1">
        <w:rPr>
          <w:rFonts w:eastAsiaTheme="minorHAnsi"/>
          <w:sz w:val="22"/>
          <w:szCs w:val="22"/>
          <w:highlight w:val="yellow"/>
        </w:rPr>
        <w:t>1</w:t>
      </w:r>
      <w:r w:rsidR="00E8630D">
        <w:rPr>
          <w:rFonts w:eastAsiaTheme="minorHAnsi"/>
          <w:sz w:val="22"/>
          <w:szCs w:val="22"/>
          <w:highlight w:val="yellow"/>
        </w:rPr>
        <w:t>2</w:t>
      </w:r>
      <w:r w:rsidR="00753653" w:rsidRPr="00EB2EE1">
        <w:rPr>
          <w:rFonts w:eastAsiaTheme="minorHAnsi"/>
          <w:sz w:val="22"/>
          <w:szCs w:val="22"/>
          <w:highlight w:val="yellow"/>
        </w:rPr>
        <w:t>. The Bureau shall conduct its business in English.</w:t>
      </w:r>
    </w:p>
    <w:p w14:paraId="1BC73146" w14:textId="4C91D49D" w:rsidR="00753653" w:rsidRPr="00FE3539" w:rsidRDefault="00753653" w:rsidP="00753653">
      <w:pPr>
        <w:tabs>
          <w:tab w:val="clear" w:pos="1247"/>
          <w:tab w:val="clear" w:pos="1814"/>
          <w:tab w:val="clear" w:pos="2381"/>
          <w:tab w:val="clear" w:pos="2948"/>
          <w:tab w:val="clear" w:pos="3515"/>
        </w:tabs>
        <w:spacing w:line="276" w:lineRule="auto"/>
        <w:rPr>
          <w:rFonts w:eastAsiaTheme="minorHAnsi"/>
          <w:sz w:val="22"/>
          <w:szCs w:val="22"/>
        </w:rPr>
      </w:pPr>
    </w:p>
    <w:p w14:paraId="791A3D85" w14:textId="34D04AFC" w:rsidR="00753653" w:rsidRPr="00FE3539" w:rsidRDefault="00753653" w:rsidP="00355D27">
      <w:pPr>
        <w:tabs>
          <w:tab w:val="clear" w:pos="1247"/>
          <w:tab w:val="clear" w:pos="1814"/>
          <w:tab w:val="clear" w:pos="2381"/>
          <w:tab w:val="clear" w:pos="2948"/>
          <w:tab w:val="clear" w:pos="3515"/>
        </w:tabs>
        <w:spacing w:line="276" w:lineRule="auto"/>
        <w:rPr>
          <w:rFonts w:eastAsiaTheme="minorHAnsi"/>
          <w:sz w:val="22"/>
          <w:szCs w:val="22"/>
        </w:rPr>
      </w:pPr>
      <w:bookmarkStart w:id="19" w:name="_Hlk43387691"/>
      <w:commentRangeStart w:id="20"/>
      <w:commentRangeStart w:id="21"/>
      <w:r w:rsidRPr="00FE3539">
        <w:rPr>
          <w:rFonts w:eastAsiaTheme="minorHAnsi"/>
          <w:i/>
          <w:iCs/>
          <w:sz w:val="22"/>
          <w:szCs w:val="22"/>
        </w:rPr>
        <w:t xml:space="preserve">These Terms of Reference were adopted by the </w:t>
      </w:r>
      <w:r w:rsidR="00126CC4" w:rsidRPr="009B30C5">
        <w:rPr>
          <w:rFonts w:eastAsiaTheme="minorHAnsi"/>
          <w:b/>
          <w:bCs/>
          <w:i/>
          <w:iCs/>
          <w:sz w:val="22"/>
          <w:szCs w:val="22"/>
        </w:rPr>
        <w:t>UN Environment Assembly</w:t>
      </w:r>
      <w:r w:rsidR="00AF7471" w:rsidRPr="00FE3539">
        <w:rPr>
          <w:rFonts w:eastAsiaTheme="minorHAnsi"/>
          <w:i/>
          <w:iCs/>
          <w:sz w:val="22"/>
          <w:szCs w:val="22"/>
        </w:rPr>
        <w:t xml:space="preserve"> </w:t>
      </w:r>
      <w:r w:rsidRPr="00FE3539">
        <w:rPr>
          <w:rFonts w:eastAsiaTheme="minorHAnsi"/>
          <w:i/>
          <w:iCs/>
          <w:sz w:val="22"/>
          <w:szCs w:val="22"/>
        </w:rPr>
        <w:t xml:space="preserve">on ______ and may be </w:t>
      </w:r>
      <w:r w:rsidR="009A7191" w:rsidRPr="00FE3539">
        <w:rPr>
          <w:rFonts w:eastAsiaTheme="minorHAnsi"/>
          <w:i/>
          <w:iCs/>
          <w:sz w:val="22"/>
          <w:szCs w:val="22"/>
        </w:rPr>
        <w:t xml:space="preserve">subsequently </w:t>
      </w:r>
      <w:r w:rsidRPr="00FE3539">
        <w:rPr>
          <w:rFonts w:eastAsiaTheme="minorHAnsi"/>
          <w:i/>
          <w:iCs/>
          <w:sz w:val="22"/>
          <w:szCs w:val="22"/>
        </w:rPr>
        <w:t>amended with the agreement of all the members of the Bureau</w:t>
      </w:r>
      <w:r w:rsidR="006E4725" w:rsidRPr="009B30C5">
        <w:rPr>
          <w:rFonts w:eastAsiaTheme="minorHAnsi"/>
          <w:b/>
          <w:bCs/>
          <w:i/>
          <w:iCs/>
          <w:sz w:val="22"/>
          <w:szCs w:val="22"/>
        </w:rPr>
        <w:t>, without prejudice to the Rules of Procedure</w:t>
      </w:r>
      <w:r w:rsidRPr="00FE3539">
        <w:rPr>
          <w:rFonts w:eastAsiaTheme="minorHAnsi"/>
          <w:i/>
          <w:iCs/>
          <w:sz w:val="22"/>
          <w:szCs w:val="22"/>
        </w:rPr>
        <w:t xml:space="preserve">. </w:t>
      </w:r>
      <w:commentRangeEnd w:id="20"/>
      <w:r w:rsidR="00EA2780">
        <w:rPr>
          <w:rStyle w:val="CommentReference"/>
        </w:rPr>
        <w:commentReference w:id="20"/>
      </w:r>
      <w:commentRangeEnd w:id="21"/>
      <w:r w:rsidR="002E7A18">
        <w:rPr>
          <w:rStyle w:val="CommentReference"/>
        </w:rPr>
        <w:commentReference w:id="21"/>
      </w:r>
    </w:p>
    <w:bookmarkEnd w:id="19"/>
    <w:p w14:paraId="27F07072" w14:textId="269ECC57" w:rsidR="00575CFC" w:rsidRDefault="00575CFC" w:rsidP="00753653">
      <w:pPr>
        <w:tabs>
          <w:tab w:val="clear" w:pos="1247"/>
          <w:tab w:val="clear" w:pos="1814"/>
          <w:tab w:val="clear" w:pos="2381"/>
          <w:tab w:val="clear" w:pos="2948"/>
          <w:tab w:val="clear" w:pos="3515"/>
        </w:tabs>
        <w:spacing w:after="200" w:line="276" w:lineRule="auto"/>
        <w:jc w:val="center"/>
        <w:rPr>
          <w:rFonts w:eastAsiaTheme="minorHAnsi"/>
          <w:sz w:val="22"/>
          <w:szCs w:val="22"/>
        </w:rPr>
      </w:pPr>
    </w:p>
    <w:p w14:paraId="49AEE2E7" w14:textId="77777777" w:rsidR="00D972CB" w:rsidRDefault="00FE3539" w:rsidP="00D972CB">
      <w:pPr>
        <w:pBdr>
          <w:bottom w:val="single" w:sz="12" w:space="1" w:color="auto"/>
        </w:pBdr>
        <w:tabs>
          <w:tab w:val="clear" w:pos="1247"/>
          <w:tab w:val="clear" w:pos="1814"/>
          <w:tab w:val="clear" w:pos="2381"/>
          <w:tab w:val="clear" w:pos="2948"/>
          <w:tab w:val="clear" w:pos="3515"/>
        </w:tabs>
        <w:spacing w:after="200" w:line="276" w:lineRule="auto"/>
        <w:jc w:val="center"/>
        <w:rPr>
          <w:rFonts w:eastAsiaTheme="minorHAnsi"/>
          <w:sz w:val="22"/>
          <w:szCs w:val="22"/>
        </w:rPr>
      </w:pPr>
      <w:r>
        <w:rPr>
          <w:rFonts w:eastAsiaTheme="minorHAnsi"/>
          <w:sz w:val="22"/>
          <w:szCs w:val="22"/>
        </w:rPr>
        <w:t>* * *</w:t>
      </w:r>
    </w:p>
    <w:p w14:paraId="76532940" w14:textId="5C371F0B" w:rsidR="00FE3539" w:rsidRPr="00FE3539" w:rsidRDefault="00FE3539" w:rsidP="00D972CB">
      <w:pPr>
        <w:pBdr>
          <w:bottom w:val="single" w:sz="12" w:space="1" w:color="auto"/>
        </w:pBdr>
        <w:tabs>
          <w:tab w:val="clear" w:pos="1247"/>
          <w:tab w:val="clear" w:pos="1814"/>
          <w:tab w:val="clear" w:pos="2381"/>
          <w:tab w:val="clear" w:pos="2948"/>
          <w:tab w:val="clear" w:pos="3515"/>
        </w:tabs>
        <w:spacing w:after="200" w:line="276" w:lineRule="auto"/>
        <w:jc w:val="center"/>
        <w:rPr>
          <w:rFonts w:eastAsiaTheme="minorHAnsi"/>
          <w:sz w:val="22"/>
          <w:szCs w:val="22"/>
        </w:rPr>
      </w:pPr>
      <w:r>
        <w:rPr>
          <w:rFonts w:eastAsiaTheme="minorHAnsi"/>
          <w:sz w:val="22"/>
          <w:szCs w:val="22"/>
        </w:rPr>
        <w:t xml:space="preserve"> </w:t>
      </w:r>
    </w:p>
    <w:p w14:paraId="5314318D" w14:textId="77777777" w:rsidR="00D972CB" w:rsidRPr="00FE3539" w:rsidRDefault="00D972CB" w:rsidP="00753653">
      <w:pPr>
        <w:tabs>
          <w:tab w:val="clear" w:pos="1247"/>
          <w:tab w:val="clear" w:pos="1814"/>
          <w:tab w:val="clear" w:pos="2381"/>
          <w:tab w:val="clear" w:pos="2948"/>
          <w:tab w:val="clear" w:pos="3515"/>
        </w:tabs>
        <w:spacing w:after="200" w:line="276" w:lineRule="auto"/>
        <w:jc w:val="center"/>
        <w:rPr>
          <w:rFonts w:eastAsiaTheme="minorHAnsi"/>
          <w:b/>
          <w:bCs/>
          <w:sz w:val="22"/>
          <w:szCs w:val="22"/>
        </w:rPr>
      </w:pPr>
    </w:p>
    <w:p w14:paraId="2D34E921" w14:textId="12AF8D85" w:rsidR="00753653" w:rsidRPr="00FE3539" w:rsidRDefault="00F17F40" w:rsidP="00F17F40">
      <w:pPr>
        <w:tabs>
          <w:tab w:val="clear" w:pos="1247"/>
          <w:tab w:val="clear" w:pos="1814"/>
          <w:tab w:val="clear" w:pos="2381"/>
          <w:tab w:val="clear" w:pos="2948"/>
          <w:tab w:val="clear" w:pos="3515"/>
        </w:tabs>
        <w:spacing w:after="200" w:line="276" w:lineRule="auto"/>
        <w:rPr>
          <w:rFonts w:eastAsiaTheme="minorHAnsi"/>
          <w:b/>
          <w:sz w:val="22"/>
          <w:szCs w:val="22"/>
        </w:rPr>
      </w:pPr>
      <w:r w:rsidRPr="00FE3539">
        <w:rPr>
          <w:rFonts w:eastAsiaTheme="minorHAnsi"/>
          <w:b/>
          <w:bCs/>
          <w:sz w:val="22"/>
          <w:szCs w:val="22"/>
        </w:rPr>
        <w:t>B</w:t>
      </w:r>
      <w:r w:rsidR="00753653" w:rsidRPr="00FE3539">
        <w:rPr>
          <w:rFonts w:eastAsiaTheme="minorHAnsi"/>
          <w:b/>
          <w:bCs/>
          <w:sz w:val="22"/>
          <w:szCs w:val="22"/>
        </w:rPr>
        <w:t>.</w:t>
      </w:r>
      <w:r w:rsidR="00753653" w:rsidRPr="00FE3539">
        <w:rPr>
          <w:rFonts w:eastAsiaTheme="minorHAnsi"/>
          <w:sz w:val="22"/>
          <w:szCs w:val="22"/>
        </w:rPr>
        <w:t xml:space="preserve"> </w:t>
      </w:r>
      <w:r w:rsidR="00753653" w:rsidRPr="00FE3539">
        <w:rPr>
          <w:rFonts w:eastAsiaTheme="minorHAnsi"/>
          <w:b/>
          <w:sz w:val="22"/>
          <w:szCs w:val="22"/>
        </w:rPr>
        <w:t xml:space="preserve">DRAFT TERMS OF REFERENCE OF THE BUREAU OF THE COMMITTEE OF PERMANENT REPRESENTATIVES </w:t>
      </w:r>
    </w:p>
    <w:p w14:paraId="61E0533B" w14:textId="77777777" w:rsidR="00753653" w:rsidRPr="00FE3539" w:rsidRDefault="00753653" w:rsidP="00753653">
      <w:pPr>
        <w:tabs>
          <w:tab w:val="clear" w:pos="1247"/>
          <w:tab w:val="clear" w:pos="1814"/>
          <w:tab w:val="clear" w:pos="2381"/>
          <w:tab w:val="clear" w:pos="2948"/>
          <w:tab w:val="clear" w:pos="3515"/>
        </w:tabs>
        <w:spacing w:line="276" w:lineRule="auto"/>
        <w:rPr>
          <w:rFonts w:eastAsiaTheme="minorHAnsi"/>
          <w:sz w:val="22"/>
          <w:szCs w:val="22"/>
          <w:u w:val="single"/>
        </w:rPr>
      </w:pPr>
      <w:r w:rsidRPr="00FE3539">
        <w:rPr>
          <w:rFonts w:eastAsiaTheme="minorHAnsi"/>
          <w:sz w:val="22"/>
          <w:szCs w:val="22"/>
          <w:u w:val="single"/>
        </w:rPr>
        <w:t>Election and composition of the Bureau</w:t>
      </w:r>
    </w:p>
    <w:p w14:paraId="75E5D9C5" w14:textId="77777777" w:rsidR="00753653" w:rsidRPr="00FE3539" w:rsidRDefault="00753653" w:rsidP="00753653">
      <w:pPr>
        <w:tabs>
          <w:tab w:val="clear" w:pos="1247"/>
          <w:tab w:val="clear" w:pos="1814"/>
          <w:tab w:val="clear" w:pos="2381"/>
          <w:tab w:val="clear" w:pos="2948"/>
          <w:tab w:val="clear" w:pos="3515"/>
        </w:tabs>
        <w:spacing w:line="276" w:lineRule="auto"/>
        <w:rPr>
          <w:rFonts w:eastAsiaTheme="minorHAnsi"/>
          <w:sz w:val="22"/>
          <w:szCs w:val="22"/>
        </w:rPr>
      </w:pPr>
    </w:p>
    <w:p w14:paraId="0DE04485" w14:textId="7D2E720C" w:rsidR="00753653" w:rsidRPr="00FE3539" w:rsidRDefault="00753653" w:rsidP="00753653">
      <w:pPr>
        <w:tabs>
          <w:tab w:val="clear" w:pos="1247"/>
          <w:tab w:val="clear" w:pos="1814"/>
          <w:tab w:val="clear" w:pos="2381"/>
          <w:tab w:val="clear" w:pos="2948"/>
          <w:tab w:val="clear" w:pos="3515"/>
        </w:tabs>
        <w:spacing w:line="276" w:lineRule="auto"/>
        <w:rPr>
          <w:rFonts w:eastAsiaTheme="minorHAnsi"/>
          <w:sz w:val="22"/>
          <w:szCs w:val="22"/>
        </w:rPr>
      </w:pPr>
      <w:r w:rsidRPr="00FE3539">
        <w:rPr>
          <w:rFonts w:eastAsiaTheme="minorHAnsi"/>
          <w:sz w:val="22"/>
          <w:szCs w:val="22"/>
        </w:rPr>
        <w:t xml:space="preserve">1. </w:t>
      </w:r>
      <w:r w:rsidR="00F91357" w:rsidRPr="00FE3539">
        <w:rPr>
          <w:rFonts w:eastAsiaTheme="minorHAnsi"/>
          <w:sz w:val="22"/>
          <w:szCs w:val="22"/>
        </w:rPr>
        <w:t>In accordance with Rule 18 of the Rules of Procedure as applicable to the Committee of Permanent Representatives (“</w:t>
      </w:r>
      <w:r w:rsidR="006A4659" w:rsidRPr="00FE3539">
        <w:rPr>
          <w:rFonts w:eastAsiaTheme="minorHAnsi"/>
          <w:sz w:val="22"/>
          <w:szCs w:val="22"/>
        </w:rPr>
        <w:t xml:space="preserve">the </w:t>
      </w:r>
      <w:r w:rsidR="00F91357" w:rsidRPr="00FE3539">
        <w:rPr>
          <w:rFonts w:eastAsiaTheme="minorHAnsi"/>
          <w:sz w:val="22"/>
          <w:szCs w:val="22"/>
        </w:rPr>
        <w:t xml:space="preserve">Committee”), </w:t>
      </w:r>
      <w:r w:rsidR="00AB0ED5" w:rsidRPr="00FE3539">
        <w:rPr>
          <w:rFonts w:eastAsiaTheme="minorHAnsi"/>
          <w:sz w:val="22"/>
          <w:szCs w:val="22"/>
        </w:rPr>
        <w:t xml:space="preserve">and Governing Council Decision 19/32 entitled “Governance of UNEP”, which decided that the Bureau of the Committee shall consist of 5 members elected for a 2 year term, </w:t>
      </w:r>
      <w:r w:rsidR="00F91357" w:rsidRPr="00FE3539">
        <w:rPr>
          <w:rFonts w:eastAsiaTheme="minorHAnsi"/>
          <w:sz w:val="22"/>
          <w:szCs w:val="22"/>
        </w:rPr>
        <w:t>t</w:t>
      </w:r>
      <w:r w:rsidRPr="00FE3539">
        <w:rPr>
          <w:rFonts w:eastAsiaTheme="minorHAnsi"/>
          <w:sz w:val="22"/>
          <w:szCs w:val="22"/>
        </w:rPr>
        <w:t>he Committee shall elect a Chair, three Vice Chairs and a Rapporteur</w:t>
      </w:r>
      <w:r w:rsidR="00920D16" w:rsidRPr="00FE3539">
        <w:rPr>
          <w:rStyle w:val="FootnoteReference"/>
          <w:rFonts w:eastAsiaTheme="minorHAnsi"/>
          <w:sz w:val="22"/>
          <w:szCs w:val="22"/>
        </w:rPr>
        <w:footnoteReference w:id="12"/>
      </w:r>
      <w:r w:rsidRPr="00FE3539">
        <w:rPr>
          <w:rFonts w:eastAsiaTheme="minorHAnsi"/>
          <w:sz w:val="22"/>
          <w:szCs w:val="22"/>
        </w:rPr>
        <w:t xml:space="preserve"> from among its members who shall constitute the Bureau. </w:t>
      </w:r>
      <w:r w:rsidRPr="008020CB">
        <w:rPr>
          <w:rFonts w:eastAsiaTheme="minorHAnsi"/>
          <w:sz w:val="22"/>
          <w:szCs w:val="22"/>
        </w:rPr>
        <w:t>The Bureau shall assist the Chair in the general conduct of business of the Committee.  In</w:t>
      </w:r>
      <w:r w:rsidRPr="00FE3539">
        <w:rPr>
          <w:rFonts w:eastAsiaTheme="minorHAnsi"/>
          <w:sz w:val="22"/>
          <w:szCs w:val="22"/>
        </w:rPr>
        <w:t xml:space="preserve"> electing its officers, the Committee shall ensure that each of the five regions is represented.  The Chair shall normally be subject to rotation among the five regions</w:t>
      </w:r>
      <w:r w:rsidRPr="00FE3539">
        <w:rPr>
          <w:rFonts w:eastAsiaTheme="minorHAnsi"/>
          <w:sz w:val="22"/>
          <w:szCs w:val="22"/>
          <w:vertAlign w:val="superscript"/>
        </w:rPr>
        <w:footnoteReference w:id="13"/>
      </w:r>
      <w:r w:rsidRPr="00FE3539">
        <w:rPr>
          <w:rFonts w:eastAsiaTheme="minorHAnsi"/>
          <w:sz w:val="22"/>
          <w:szCs w:val="22"/>
        </w:rPr>
        <w:t xml:space="preserve">. </w:t>
      </w:r>
    </w:p>
    <w:p w14:paraId="72C5A663" w14:textId="7B0ADFBD" w:rsidR="00780AED" w:rsidRPr="00FE3539" w:rsidRDefault="00780AED" w:rsidP="00753653">
      <w:pPr>
        <w:tabs>
          <w:tab w:val="clear" w:pos="1247"/>
          <w:tab w:val="clear" w:pos="1814"/>
          <w:tab w:val="clear" w:pos="2381"/>
          <w:tab w:val="clear" w:pos="2948"/>
          <w:tab w:val="clear" w:pos="3515"/>
        </w:tabs>
        <w:spacing w:line="276" w:lineRule="auto"/>
        <w:rPr>
          <w:rFonts w:eastAsiaTheme="minorHAnsi"/>
          <w:sz w:val="22"/>
          <w:szCs w:val="22"/>
        </w:rPr>
      </w:pPr>
    </w:p>
    <w:p w14:paraId="6B3658C8" w14:textId="0AAFF019" w:rsidR="00780AED" w:rsidRPr="00FE3539" w:rsidRDefault="00780AED" w:rsidP="00753653">
      <w:pPr>
        <w:tabs>
          <w:tab w:val="clear" w:pos="1247"/>
          <w:tab w:val="clear" w:pos="1814"/>
          <w:tab w:val="clear" w:pos="2381"/>
          <w:tab w:val="clear" w:pos="2948"/>
          <w:tab w:val="clear" w:pos="3515"/>
        </w:tabs>
        <w:spacing w:line="276" w:lineRule="auto"/>
        <w:rPr>
          <w:rFonts w:eastAsiaTheme="minorHAnsi"/>
          <w:sz w:val="22"/>
          <w:szCs w:val="22"/>
        </w:rPr>
      </w:pPr>
      <w:r w:rsidRPr="00FE3539">
        <w:rPr>
          <w:rFonts w:eastAsiaTheme="minorHAnsi"/>
          <w:sz w:val="22"/>
          <w:szCs w:val="22"/>
        </w:rPr>
        <w:t xml:space="preserve">2. </w:t>
      </w:r>
      <w:r w:rsidR="00F91357" w:rsidRPr="00FE3539">
        <w:rPr>
          <w:rFonts w:eastAsiaTheme="minorHAnsi"/>
          <w:sz w:val="22"/>
          <w:szCs w:val="22"/>
        </w:rPr>
        <w:t xml:space="preserve">In accordance with the </w:t>
      </w:r>
      <w:r w:rsidR="006A4659" w:rsidRPr="00FE3539">
        <w:rPr>
          <w:rFonts w:eastAsiaTheme="minorHAnsi"/>
          <w:sz w:val="22"/>
          <w:szCs w:val="22"/>
        </w:rPr>
        <w:t>d</w:t>
      </w:r>
      <w:r w:rsidR="00F91357" w:rsidRPr="00FE3539">
        <w:rPr>
          <w:rFonts w:eastAsiaTheme="minorHAnsi"/>
          <w:sz w:val="22"/>
          <w:szCs w:val="22"/>
        </w:rPr>
        <w:t>ecision taken at the second Joint Meeting of the Bureau of the Environment Assembly and the Committee on 22 May 2017, a</w:t>
      </w:r>
      <w:r w:rsidRPr="00FE3539">
        <w:rPr>
          <w:rFonts w:eastAsiaTheme="minorHAnsi"/>
          <w:sz w:val="22"/>
          <w:szCs w:val="22"/>
        </w:rPr>
        <w:t xml:space="preserve"> representative of the President of the Environment Assembly shall participate in an </w:t>
      </w:r>
      <w:commentRangeStart w:id="22"/>
      <w:r w:rsidRPr="00FE3539">
        <w:rPr>
          <w:rFonts w:eastAsiaTheme="minorHAnsi"/>
          <w:sz w:val="22"/>
          <w:szCs w:val="22"/>
        </w:rPr>
        <w:t xml:space="preserve">ex officio capacity </w:t>
      </w:r>
      <w:commentRangeEnd w:id="22"/>
      <w:r w:rsidR="0074379B">
        <w:rPr>
          <w:rStyle w:val="CommentReference"/>
        </w:rPr>
        <w:commentReference w:id="22"/>
      </w:r>
      <w:r w:rsidRPr="00FE3539">
        <w:rPr>
          <w:rFonts w:eastAsiaTheme="minorHAnsi"/>
          <w:sz w:val="22"/>
          <w:szCs w:val="22"/>
        </w:rPr>
        <w:t>in meetings of the Committee, without the right to vote.</w:t>
      </w:r>
      <w:r w:rsidR="004F508D" w:rsidRPr="00FE3539">
        <w:rPr>
          <w:rStyle w:val="FootnoteReference"/>
          <w:rFonts w:eastAsiaTheme="minorHAnsi"/>
          <w:sz w:val="22"/>
          <w:szCs w:val="22"/>
        </w:rPr>
        <w:footnoteReference w:id="14"/>
      </w:r>
      <w:r w:rsidRPr="00FE3539">
        <w:rPr>
          <w:rFonts w:eastAsiaTheme="minorHAnsi"/>
          <w:sz w:val="22"/>
          <w:szCs w:val="22"/>
        </w:rPr>
        <w:t xml:space="preserve">  </w:t>
      </w:r>
    </w:p>
    <w:p w14:paraId="6FB14FCC" w14:textId="77777777" w:rsidR="00753653" w:rsidRPr="00FE3539" w:rsidRDefault="00753653" w:rsidP="00753653">
      <w:pPr>
        <w:tabs>
          <w:tab w:val="clear" w:pos="1247"/>
          <w:tab w:val="clear" w:pos="1814"/>
          <w:tab w:val="clear" w:pos="2381"/>
          <w:tab w:val="clear" w:pos="2948"/>
          <w:tab w:val="clear" w:pos="3515"/>
        </w:tabs>
        <w:spacing w:line="276" w:lineRule="auto"/>
        <w:rPr>
          <w:rFonts w:eastAsiaTheme="minorHAnsi"/>
          <w:sz w:val="22"/>
          <w:szCs w:val="22"/>
        </w:rPr>
      </w:pPr>
    </w:p>
    <w:p w14:paraId="004F28C5" w14:textId="77777777" w:rsidR="00753653" w:rsidRPr="00FE3539" w:rsidRDefault="00753653" w:rsidP="00753653">
      <w:pPr>
        <w:tabs>
          <w:tab w:val="clear" w:pos="1247"/>
          <w:tab w:val="clear" w:pos="1814"/>
          <w:tab w:val="clear" w:pos="2381"/>
          <w:tab w:val="clear" w:pos="2948"/>
          <w:tab w:val="clear" w:pos="3515"/>
        </w:tabs>
        <w:spacing w:line="276" w:lineRule="auto"/>
        <w:rPr>
          <w:rFonts w:eastAsiaTheme="minorHAnsi"/>
          <w:sz w:val="22"/>
          <w:szCs w:val="22"/>
          <w:u w:val="single"/>
        </w:rPr>
      </w:pPr>
      <w:r w:rsidRPr="00FE3539">
        <w:rPr>
          <w:rFonts w:eastAsiaTheme="minorHAnsi"/>
          <w:sz w:val="22"/>
          <w:szCs w:val="22"/>
          <w:u w:val="single"/>
        </w:rPr>
        <w:t>Replacement of a Bureau member</w:t>
      </w:r>
    </w:p>
    <w:p w14:paraId="77DBB127" w14:textId="77777777" w:rsidR="00753653" w:rsidRPr="00FE3539" w:rsidRDefault="00753653" w:rsidP="00753653">
      <w:pPr>
        <w:tabs>
          <w:tab w:val="clear" w:pos="1247"/>
          <w:tab w:val="clear" w:pos="1814"/>
          <w:tab w:val="clear" w:pos="2381"/>
          <w:tab w:val="clear" w:pos="2948"/>
          <w:tab w:val="clear" w:pos="3515"/>
        </w:tabs>
        <w:spacing w:line="276" w:lineRule="auto"/>
        <w:rPr>
          <w:rFonts w:eastAsiaTheme="minorHAnsi"/>
          <w:sz w:val="22"/>
          <w:szCs w:val="22"/>
          <w:u w:val="single"/>
        </w:rPr>
      </w:pPr>
    </w:p>
    <w:p w14:paraId="42283016" w14:textId="1AE54302" w:rsidR="00753653" w:rsidRPr="00FE3539" w:rsidRDefault="00FF2D26" w:rsidP="00753653">
      <w:pPr>
        <w:tabs>
          <w:tab w:val="clear" w:pos="1247"/>
          <w:tab w:val="clear" w:pos="1814"/>
          <w:tab w:val="clear" w:pos="2381"/>
          <w:tab w:val="clear" w:pos="2948"/>
          <w:tab w:val="clear" w:pos="3515"/>
        </w:tabs>
        <w:spacing w:line="276" w:lineRule="auto"/>
        <w:rPr>
          <w:rFonts w:eastAsiaTheme="minorHAnsi"/>
          <w:sz w:val="22"/>
          <w:szCs w:val="22"/>
        </w:rPr>
      </w:pPr>
      <w:r w:rsidRPr="00FE3539">
        <w:rPr>
          <w:rFonts w:eastAsiaTheme="minorHAnsi"/>
          <w:sz w:val="22"/>
          <w:szCs w:val="22"/>
        </w:rPr>
        <w:t>3</w:t>
      </w:r>
      <w:r w:rsidR="00753653" w:rsidRPr="00FE3539">
        <w:rPr>
          <w:rFonts w:eastAsiaTheme="minorHAnsi"/>
          <w:sz w:val="22"/>
          <w:szCs w:val="22"/>
        </w:rPr>
        <w:t xml:space="preserve">. </w:t>
      </w:r>
      <w:r w:rsidR="00F91357" w:rsidRPr="00FE3539">
        <w:rPr>
          <w:rFonts w:eastAsiaTheme="minorHAnsi"/>
          <w:sz w:val="22"/>
          <w:szCs w:val="22"/>
        </w:rPr>
        <w:t xml:space="preserve">In accordance </w:t>
      </w:r>
      <w:r w:rsidR="006A4659" w:rsidRPr="00FE3539">
        <w:rPr>
          <w:rFonts w:eastAsiaTheme="minorHAnsi"/>
          <w:sz w:val="22"/>
          <w:szCs w:val="22"/>
        </w:rPr>
        <w:t>r</w:t>
      </w:r>
      <w:r w:rsidR="00F91357" w:rsidRPr="00FE3539">
        <w:rPr>
          <w:rFonts w:eastAsiaTheme="minorHAnsi"/>
          <w:sz w:val="22"/>
          <w:szCs w:val="22"/>
        </w:rPr>
        <w:t>ule 19 of the Rules of Procedure, as applicable to the Committee, d</w:t>
      </w:r>
      <w:r w:rsidR="00753653" w:rsidRPr="00FE3539">
        <w:rPr>
          <w:rFonts w:eastAsiaTheme="minorHAnsi"/>
          <w:sz w:val="22"/>
          <w:szCs w:val="22"/>
        </w:rPr>
        <w:t xml:space="preserve">uring a meeting of the Committee, if a Bureau member, except the Chair, is unable to permanently carry out any of her or his </w:t>
      </w:r>
      <w:r w:rsidR="00753653" w:rsidRPr="00FE3539">
        <w:rPr>
          <w:rFonts w:eastAsiaTheme="minorHAnsi"/>
          <w:sz w:val="22"/>
          <w:szCs w:val="22"/>
        </w:rPr>
        <w:lastRenderedPageBreak/>
        <w:t xml:space="preserve">functions, the Committee may elect an alternate upon appointment by a </w:t>
      </w:r>
      <w:r w:rsidR="006A4659" w:rsidRPr="00FE3539">
        <w:rPr>
          <w:rFonts w:eastAsiaTheme="minorHAnsi"/>
          <w:sz w:val="22"/>
          <w:szCs w:val="22"/>
        </w:rPr>
        <w:t>m</w:t>
      </w:r>
      <w:r w:rsidR="00753653" w:rsidRPr="00FE3539">
        <w:rPr>
          <w:rFonts w:eastAsiaTheme="minorHAnsi"/>
          <w:sz w:val="22"/>
          <w:szCs w:val="22"/>
        </w:rPr>
        <w:t xml:space="preserve">ember State or by the regional group to which that member belongs.  In cases where the Committee is not meeting and a Bureau member resigns or is unable to exercise her or his functions, the </w:t>
      </w:r>
      <w:r w:rsidR="006A4659" w:rsidRPr="00FE3539">
        <w:rPr>
          <w:rFonts w:eastAsiaTheme="minorHAnsi"/>
          <w:sz w:val="22"/>
          <w:szCs w:val="22"/>
        </w:rPr>
        <w:t>m</w:t>
      </w:r>
      <w:r w:rsidR="00753653" w:rsidRPr="00FE3539">
        <w:rPr>
          <w:rFonts w:eastAsiaTheme="minorHAnsi"/>
          <w:sz w:val="22"/>
          <w:szCs w:val="22"/>
        </w:rPr>
        <w:t xml:space="preserve">ember State or the regional group to which that Member belongs shall nominate a replacement for the remainder of the term. The Executive Director shall inform all members of the Committee of the nomination in writing. If within one month no objections are received in writing, the nominee is elected. If a </w:t>
      </w:r>
      <w:r w:rsidR="006A4659" w:rsidRPr="00FE3539">
        <w:rPr>
          <w:rFonts w:eastAsiaTheme="minorHAnsi"/>
          <w:sz w:val="22"/>
          <w:szCs w:val="22"/>
        </w:rPr>
        <w:t>m</w:t>
      </w:r>
      <w:r w:rsidR="00753653" w:rsidRPr="00FE3539">
        <w:rPr>
          <w:rFonts w:eastAsiaTheme="minorHAnsi"/>
          <w:sz w:val="22"/>
          <w:szCs w:val="22"/>
        </w:rPr>
        <w:t>ember State objects, the nominee is elected if a majority of member States responding support the nominee</w:t>
      </w:r>
      <w:r w:rsidR="0025357F">
        <w:rPr>
          <w:rFonts w:eastAsiaTheme="minorHAnsi"/>
          <w:sz w:val="22"/>
          <w:szCs w:val="22"/>
        </w:rPr>
        <w:t>.</w:t>
      </w:r>
      <w:r w:rsidR="00753653" w:rsidRPr="00FE3539">
        <w:rPr>
          <w:rFonts w:eastAsiaTheme="minorHAnsi"/>
          <w:sz w:val="22"/>
          <w:szCs w:val="22"/>
          <w:vertAlign w:val="superscript"/>
        </w:rPr>
        <w:footnoteReference w:id="15"/>
      </w:r>
    </w:p>
    <w:p w14:paraId="5BD7211D" w14:textId="77777777" w:rsidR="009B5395" w:rsidRPr="00FE3539" w:rsidRDefault="009B5395" w:rsidP="00753653">
      <w:pPr>
        <w:tabs>
          <w:tab w:val="clear" w:pos="1247"/>
          <w:tab w:val="clear" w:pos="1814"/>
          <w:tab w:val="clear" w:pos="2381"/>
          <w:tab w:val="clear" w:pos="2948"/>
          <w:tab w:val="clear" w:pos="3515"/>
        </w:tabs>
        <w:spacing w:line="276" w:lineRule="auto"/>
        <w:rPr>
          <w:rFonts w:eastAsiaTheme="minorHAnsi"/>
          <w:sz w:val="22"/>
          <w:szCs w:val="22"/>
          <w:u w:val="single"/>
        </w:rPr>
      </w:pPr>
    </w:p>
    <w:p w14:paraId="434F1500" w14:textId="77777777" w:rsidR="00753653" w:rsidRPr="00FE3539" w:rsidRDefault="00753653" w:rsidP="00753653">
      <w:pPr>
        <w:tabs>
          <w:tab w:val="clear" w:pos="1247"/>
          <w:tab w:val="clear" w:pos="1814"/>
          <w:tab w:val="clear" w:pos="2381"/>
          <w:tab w:val="clear" w:pos="2948"/>
          <w:tab w:val="clear" w:pos="3515"/>
        </w:tabs>
        <w:spacing w:line="276" w:lineRule="auto"/>
        <w:rPr>
          <w:rFonts w:eastAsiaTheme="minorHAnsi"/>
          <w:sz w:val="22"/>
          <w:szCs w:val="22"/>
          <w:u w:val="single"/>
        </w:rPr>
      </w:pPr>
      <w:r w:rsidRPr="00FE3539">
        <w:rPr>
          <w:rFonts w:eastAsiaTheme="minorHAnsi"/>
          <w:sz w:val="22"/>
          <w:szCs w:val="22"/>
          <w:u w:val="single"/>
        </w:rPr>
        <w:t>Term of Office</w:t>
      </w:r>
    </w:p>
    <w:p w14:paraId="4BE56675" w14:textId="77777777" w:rsidR="00753653" w:rsidRPr="00FE3539" w:rsidRDefault="00753653" w:rsidP="00753653">
      <w:pPr>
        <w:tabs>
          <w:tab w:val="clear" w:pos="1247"/>
          <w:tab w:val="clear" w:pos="1814"/>
          <w:tab w:val="clear" w:pos="2381"/>
          <w:tab w:val="clear" w:pos="2948"/>
          <w:tab w:val="clear" w:pos="3515"/>
        </w:tabs>
        <w:spacing w:line="276" w:lineRule="auto"/>
        <w:rPr>
          <w:rFonts w:eastAsiaTheme="minorHAnsi"/>
          <w:sz w:val="22"/>
          <w:szCs w:val="22"/>
        </w:rPr>
      </w:pPr>
    </w:p>
    <w:p w14:paraId="074B386D" w14:textId="27CE932A" w:rsidR="00753653" w:rsidRPr="00FE3539" w:rsidRDefault="00FF2D26" w:rsidP="00753653">
      <w:pPr>
        <w:tabs>
          <w:tab w:val="clear" w:pos="1247"/>
          <w:tab w:val="clear" w:pos="1814"/>
          <w:tab w:val="clear" w:pos="2381"/>
          <w:tab w:val="clear" w:pos="2948"/>
          <w:tab w:val="clear" w:pos="3515"/>
        </w:tabs>
        <w:spacing w:line="276" w:lineRule="auto"/>
        <w:rPr>
          <w:rFonts w:eastAsiaTheme="minorHAnsi"/>
          <w:sz w:val="22"/>
          <w:szCs w:val="22"/>
        </w:rPr>
      </w:pPr>
      <w:r w:rsidRPr="00FE3539">
        <w:rPr>
          <w:rFonts w:eastAsiaTheme="minorHAnsi"/>
          <w:sz w:val="22"/>
          <w:szCs w:val="22"/>
        </w:rPr>
        <w:t>4</w:t>
      </w:r>
      <w:r w:rsidR="00753653" w:rsidRPr="00FE3539">
        <w:rPr>
          <w:rFonts w:eastAsiaTheme="minorHAnsi"/>
          <w:sz w:val="22"/>
          <w:szCs w:val="22"/>
        </w:rPr>
        <w:t xml:space="preserve">. </w:t>
      </w:r>
      <w:r w:rsidR="009B5395" w:rsidRPr="00FE3539">
        <w:rPr>
          <w:rFonts w:eastAsiaTheme="minorHAnsi"/>
          <w:sz w:val="22"/>
          <w:szCs w:val="22"/>
        </w:rPr>
        <w:t>In accordance with Governing Council Decision 19/32 entitled “Governance of UNEP</w:t>
      </w:r>
      <w:r w:rsidR="006A4659" w:rsidRPr="00FE3539">
        <w:rPr>
          <w:rFonts w:eastAsiaTheme="minorHAnsi"/>
          <w:sz w:val="22"/>
          <w:szCs w:val="22"/>
        </w:rPr>
        <w:t>”</w:t>
      </w:r>
      <w:r w:rsidR="009B5395" w:rsidRPr="00FE3539">
        <w:rPr>
          <w:rFonts w:eastAsiaTheme="minorHAnsi"/>
          <w:sz w:val="22"/>
          <w:szCs w:val="22"/>
        </w:rPr>
        <w:t>, t</w:t>
      </w:r>
      <w:r w:rsidR="00753653" w:rsidRPr="00FE3539">
        <w:rPr>
          <w:rFonts w:eastAsiaTheme="minorHAnsi"/>
          <w:sz w:val="22"/>
          <w:szCs w:val="22"/>
        </w:rPr>
        <w:t xml:space="preserve">he Chair, the Vice-Presidents and the Rapporteur shall, as a matter of practice, be elected for a term of two years, </w:t>
      </w:r>
      <w:r w:rsidR="00753653" w:rsidRPr="006A3F5E">
        <w:rPr>
          <w:rFonts w:eastAsiaTheme="minorHAnsi"/>
          <w:sz w:val="22"/>
          <w:szCs w:val="22"/>
          <w:highlight w:val="yellow"/>
        </w:rPr>
        <w:t>commencing 1 July every odd year</w:t>
      </w:r>
      <w:r w:rsidR="00753653" w:rsidRPr="00FE3539">
        <w:rPr>
          <w:rFonts w:eastAsiaTheme="minorHAnsi"/>
          <w:sz w:val="22"/>
          <w:szCs w:val="22"/>
        </w:rPr>
        <w:t xml:space="preserve">. </w:t>
      </w:r>
      <w:r w:rsidR="00753653" w:rsidRPr="00456C47">
        <w:rPr>
          <w:rFonts w:eastAsiaTheme="minorHAnsi"/>
          <w:sz w:val="22"/>
          <w:szCs w:val="22"/>
          <w:highlight w:val="yellow"/>
        </w:rPr>
        <w:t>They are eligible for re-election</w:t>
      </w:r>
      <w:r w:rsidR="00753653" w:rsidRPr="00FE3539">
        <w:rPr>
          <w:rFonts w:eastAsiaTheme="minorHAnsi"/>
          <w:sz w:val="22"/>
          <w:szCs w:val="22"/>
        </w:rPr>
        <w:t>.</w:t>
      </w:r>
      <w:r w:rsidR="00EA268E" w:rsidRPr="00FE3539">
        <w:rPr>
          <w:rStyle w:val="FootnoteReference"/>
          <w:rFonts w:eastAsiaTheme="minorHAnsi"/>
          <w:sz w:val="22"/>
          <w:szCs w:val="22"/>
        </w:rPr>
        <w:footnoteReference w:id="16"/>
      </w:r>
      <w:r w:rsidR="00753653" w:rsidRPr="00FE3539">
        <w:rPr>
          <w:rFonts w:eastAsiaTheme="minorHAnsi"/>
          <w:sz w:val="22"/>
          <w:szCs w:val="22"/>
        </w:rPr>
        <w:t xml:space="preserve">  </w:t>
      </w:r>
    </w:p>
    <w:p w14:paraId="2785A183" w14:textId="77777777" w:rsidR="00753653" w:rsidRPr="00FE3539" w:rsidRDefault="00753653" w:rsidP="00753653">
      <w:pPr>
        <w:tabs>
          <w:tab w:val="clear" w:pos="1247"/>
          <w:tab w:val="clear" w:pos="1814"/>
          <w:tab w:val="clear" w:pos="2381"/>
          <w:tab w:val="clear" w:pos="2948"/>
          <w:tab w:val="clear" w:pos="3515"/>
        </w:tabs>
        <w:spacing w:line="276" w:lineRule="auto"/>
        <w:rPr>
          <w:rFonts w:eastAsiaTheme="minorHAnsi"/>
          <w:sz w:val="22"/>
          <w:szCs w:val="22"/>
        </w:rPr>
      </w:pPr>
    </w:p>
    <w:p w14:paraId="6BC062A5" w14:textId="77777777" w:rsidR="00753653" w:rsidRPr="00FE3539" w:rsidRDefault="00753653" w:rsidP="00753653">
      <w:pPr>
        <w:tabs>
          <w:tab w:val="clear" w:pos="1247"/>
          <w:tab w:val="clear" w:pos="1814"/>
          <w:tab w:val="clear" w:pos="2381"/>
          <w:tab w:val="clear" w:pos="2948"/>
          <w:tab w:val="clear" w:pos="3515"/>
        </w:tabs>
        <w:spacing w:line="276" w:lineRule="auto"/>
        <w:rPr>
          <w:rFonts w:eastAsiaTheme="minorHAnsi"/>
          <w:sz w:val="22"/>
          <w:szCs w:val="22"/>
          <w:u w:val="single"/>
        </w:rPr>
      </w:pPr>
      <w:r w:rsidRPr="00FE3539">
        <w:rPr>
          <w:rFonts w:eastAsiaTheme="minorHAnsi"/>
          <w:sz w:val="22"/>
          <w:szCs w:val="22"/>
          <w:u w:val="single"/>
        </w:rPr>
        <w:t>Meetings of the Bureau</w:t>
      </w:r>
    </w:p>
    <w:p w14:paraId="4E9544DC" w14:textId="77777777" w:rsidR="00753653" w:rsidRPr="00FE3539" w:rsidRDefault="00753653" w:rsidP="00753653">
      <w:pPr>
        <w:tabs>
          <w:tab w:val="clear" w:pos="1247"/>
          <w:tab w:val="clear" w:pos="1814"/>
          <w:tab w:val="clear" w:pos="2381"/>
          <w:tab w:val="clear" w:pos="2948"/>
          <w:tab w:val="clear" w:pos="3515"/>
        </w:tabs>
        <w:spacing w:line="276" w:lineRule="auto"/>
        <w:rPr>
          <w:rFonts w:eastAsiaTheme="minorHAnsi"/>
          <w:sz w:val="22"/>
          <w:szCs w:val="22"/>
        </w:rPr>
      </w:pPr>
    </w:p>
    <w:p w14:paraId="4F7F7B92" w14:textId="54A35F2A" w:rsidR="00753653" w:rsidRPr="00FE3539" w:rsidRDefault="00FF2D26" w:rsidP="00753653">
      <w:pPr>
        <w:tabs>
          <w:tab w:val="clear" w:pos="1247"/>
          <w:tab w:val="clear" w:pos="1814"/>
          <w:tab w:val="clear" w:pos="2381"/>
          <w:tab w:val="clear" w:pos="2948"/>
          <w:tab w:val="clear" w:pos="3515"/>
        </w:tabs>
        <w:spacing w:line="276" w:lineRule="auto"/>
        <w:rPr>
          <w:rFonts w:eastAsiaTheme="minorHAnsi"/>
          <w:sz w:val="22"/>
          <w:szCs w:val="22"/>
        </w:rPr>
      </w:pPr>
      <w:r w:rsidRPr="00FE3539">
        <w:rPr>
          <w:rFonts w:eastAsiaTheme="minorHAnsi"/>
          <w:sz w:val="22"/>
          <w:szCs w:val="22"/>
        </w:rPr>
        <w:t>5</w:t>
      </w:r>
      <w:r w:rsidR="00753653" w:rsidRPr="00FE3539">
        <w:rPr>
          <w:rFonts w:eastAsiaTheme="minorHAnsi"/>
          <w:sz w:val="22"/>
          <w:szCs w:val="22"/>
        </w:rPr>
        <w:t xml:space="preserve">. The Bureau shall meet as required, upon the request </w:t>
      </w:r>
      <w:r w:rsidR="00077D6D" w:rsidRPr="00FE3539">
        <w:rPr>
          <w:rFonts w:eastAsiaTheme="minorHAnsi"/>
          <w:sz w:val="22"/>
          <w:szCs w:val="22"/>
        </w:rPr>
        <w:t>by</w:t>
      </w:r>
      <w:r w:rsidR="00753653" w:rsidRPr="00FE3539">
        <w:rPr>
          <w:rFonts w:eastAsiaTheme="minorHAnsi"/>
          <w:sz w:val="22"/>
          <w:szCs w:val="22"/>
        </w:rPr>
        <w:t xml:space="preserve"> the Chair. </w:t>
      </w:r>
      <w:r w:rsidR="00753653" w:rsidRPr="00BE61DD">
        <w:rPr>
          <w:rFonts w:eastAsiaTheme="minorHAnsi"/>
          <w:sz w:val="22"/>
          <w:szCs w:val="22"/>
          <w:highlight w:val="yellow"/>
        </w:rPr>
        <w:t>Depending on the agenda, the Chair of the Bureau may invite observers to attend Bureau meetings.</w:t>
      </w:r>
      <w:r w:rsidR="00753653" w:rsidRPr="00FE3539">
        <w:rPr>
          <w:rFonts w:eastAsiaTheme="minorHAnsi"/>
          <w:sz w:val="22"/>
          <w:szCs w:val="22"/>
        </w:rPr>
        <w:t xml:space="preserve"> </w:t>
      </w:r>
      <w:r w:rsidR="00753653" w:rsidRPr="00BE61DD">
        <w:rPr>
          <w:rFonts w:eastAsiaTheme="minorHAnsi"/>
          <w:sz w:val="22"/>
          <w:szCs w:val="22"/>
          <w:highlight w:val="yellow"/>
        </w:rPr>
        <w:t>The Chair may also invite other individuals or organizations as observers if they have qualifications with regard to matters on the agenda.</w:t>
      </w:r>
      <w:r w:rsidR="00077D6D" w:rsidRPr="00BE61DD">
        <w:rPr>
          <w:rFonts w:eastAsiaTheme="minorHAnsi"/>
          <w:sz w:val="22"/>
          <w:szCs w:val="22"/>
          <w:highlight w:val="yellow"/>
        </w:rPr>
        <w:t xml:space="preserve">  The invitations for the meetings of the Bureau should be sent 14 days in advance of the meeting and the related documents should be available 10 days in advance.</w:t>
      </w:r>
    </w:p>
    <w:p w14:paraId="68B46D19" w14:textId="77777777" w:rsidR="00753653" w:rsidRPr="00FE3539" w:rsidRDefault="00753653" w:rsidP="00753653">
      <w:pPr>
        <w:tabs>
          <w:tab w:val="clear" w:pos="1247"/>
          <w:tab w:val="clear" w:pos="1814"/>
          <w:tab w:val="clear" w:pos="2381"/>
          <w:tab w:val="clear" w:pos="2948"/>
          <w:tab w:val="clear" w:pos="3515"/>
        </w:tabs>
        <w:spacing w:line="276" w:lineRule="auto"/>
        <w:rPr>
          <w:rFonts w:eastAsiaTheme="minorHAnsi"/>
          <w:sz w:val="22"/>
          <w:szCs w:val="22"/>
          <w:u w:val="single"/>
        </w:rPr>
      </w:pPr>
    </w:p>
    <w:p w14:paraId="6CCA48D9" w14:textId="77777777" w:rsidR="00753653" w:rsidRPr="00FE3539" w:rsidRDefault="00753653" w:rsidP="00753653">
      <w:pPr>
        <w:tabs>
          <w:tab w:val="clear" w:pos="1247"/>
          <w:tab w:val="clear" w:pos="1814"/>
          <w:tab w:val="clear" w:pos="2381"/>
          <w:tab w:val="clear" w:pos="2948"/>
          <w:tab w:val="clear" w:pos="3515"/>
        </w:tabs>
        <w:spacing w:line="276" w:lineRule="auto"/>
        <w:rPr>
          <w:rFonts w:eastAsiaTheme="minorHAnsi"/>
          <w:sz w:val="22"/>
          <w:szCs w:val="22"/>
          <w:u w:val="single"/>
        </w:rPr>
      </w:pPr>
      <w:r w:rsidRPr="00FE3539">
        <w:rPr>
          <w:rFonts w:eastAsiaTheme="minorHAnsi"/>
          <w:sz w:val="22"/>
          <w:szCs w:val="22"/>
          <w:u w:val="single"/>
        </w:rPr>
        <w:t xml:space="preserve">Quorum </w:t>
      </w:r>
    </w:p>
    <w:p w14:paraId="275994D6" w14:textId="77777777" w:rsidR="00753653" w:rsidRPr="00FE3539" w:rsidRDefault="00753653" w:rsidP="00753653">
      <w:pPr>
        <w:tabs>
          <w:tab w:val="clear" w:pos="1247"/>
          <w:tab w:val="clear" w:pos="1814"/>
          <w:tab w:val="clear" w:pos="2381"/>
          <w:tab w:val="clear" w:pos="2948"/>
          <w:tab w:val="clear" w:pos="3515"/>
        </w:tabs>
        <w:spacing w:line="276" w:lineRule="auto"/>
        <w:rPr>
          <w:rFonts w:eastAsiaTheme="minorHAnsi"/>
          <w:sz w:val="22"/>
          <w:szCs w:val="22"/>
        </w:rPr>
      </w:pPr>
    </w:p>
    <w:p w14:paraId="32AF8DB7" w14:textId="3BCA461B" w:rsidR="00753653" w:rsidRPr="00FE3539" w:rsidRDefault="00FF2D26" w:rsidP="00753653">
      <w:pPr>
        <w:tabs>
          <w:tab w:val="clear" w:pos="1247"/>
          <w:tab w:val="clear" w:pos="1814"/>
          <w:tab w:val="clear" w:pos="2381"/>
          <w:tab w:val="clear" w:pos="2948"/>
          <w:tab w:val="clear" w:pos="3515"/>
        </w:tabs>
        <w:spacing w:line="276" w:lineRule="auto"/>
        <w:rPr>
          <w:rFonts w:eastAsiaTheme="minorHAnsi"/>
          <w:sz w:val="22"/>
          <w:szCs w:val="22"/>
        </w:rPr>
      </w:pPr>
      <w:r w:rsidRPr="00C25A80">
        <w:rPr>
          <w:rFonts w:eastAsiaTheme="minorHAnsi"/>
          <w:sz w:val="22"/>
          <w:szCs w:val="22"/>
          <w:highlight w:val="yellow"/>
        </w:rPr>
        <w:t>6</w:t>
      </w:r>
      <w:r w:rsidR="00753653" w:rsidRPr="00C25A80">
        <w:rPr>
          <w:rFonts w:eastAsiaTheme="minorHAnsi"/>
          <w:sz w:val="22"/>
          <w:szCs w:val="22"/>
          <w:highlight w:val="yellow"/>
        </w:rPr>
        <w:t xml:space="preserve">. Notwithstanding the provisions of the </w:t>
      </w:r>
      <w:r w:rsidR="00C25A80" w:rsidRPr="00C25A80">
        <w:rPr>
          <w:rFonts w:eastAsiaTheme="minorHAnsi"/>
          <w:sz w:val="22"/>
          <w:szCs w:val="22"/>
          <w:highlight w:val="yellow"/>
        </w:rPr>
        <w:t>R</w:t>
      </w:r>
      <w:r w:rsidR="00753653" w:rsidRPr="00C25A80">
        <w:rPr>
          <w:rFonts w:eastAsiaTheme="minorHAnsi"/>
          <w:sz w:val="22"/>
          <w:szCs w:val="22"/>
          <w:highlight w:val="yellow"/>
        </w:rPr>
        <w:t xml:space="preserve">ules of </w:t>
      </w:r>
      <w:r w:rsidR="00C25A80" w:rsidRPr="00C25A80">
        <w:rPr>
          <w:rFonts w:eastAsiaTheme="minorHAnsi"/>
          <w:sz w:val="22"/>
          <w:szCs w:val="22"/>
          <w:highlight w:val="yellow"/>
        </w:rPr>
        <w:t>P</w:t>
      </w:r>
      <w:r w:rsidR="00753653" w:rsidRPr="00C25A80">
        <w:rPr>
          <w:rFonts w:eastAsiaTheme="minorHAnsi"/>
          <w:sz w:val="22"/>
          <w:szCs w:val="22"/>
          <w:highlight w:val="yellow"/>
        </w:rPr>
        <w:t>rocedure, the Chair may only declare a meeting open and allow decisions to be taken when a majority of Bureau members are present.</w:t>
      </w:r>
      <w:r w:rsidR="00753653" w:rsidRPr="00FE3539">
        <w:rPr>
          <w:rFonts w:eastAsiaTheme="minorHAnsi"/>
          <w:sz w:val="22"/>
          <w:szCs w:val="22"/>
        </w:rPr>
        <w:t xml:space="preserve"> </w:t>
      </w:r>
    </w:p>
    <w:p w14:paraId="5F851CC5" w14:textId="10AD9DFE" w:rsidR="00FF2D26" w:rsidRPr="00FE3539" w:rsidRDefault="00FF2D26" w:rsidP="00753653">
      <w:pPr>
        <w:tabs>
          <w:tab w:val="clear" w:pos="1247"/>
          <w:tab w:val="clear" w:pos="1814"/>
          <w:tab w:val="clear" w:pos="2381"/>
          <w:tab w:val="clear" w:pos="2948"/>
          <w:tab w:val="clear" w:pos="3515"/>
        </w:tabs>
        <w:spacing w:line="276" w:lineRule="auto"/>
        <w:rPr>
          <w:rFonts w:eastAsiaTheme="minorHAnsi"/>
          <w:sz w:val="22"/>
          <w:szCs w:val="22"/>
        </w:rPr>
      </w:pPr>
    </w:p>
    <w:p w14:paraId="1E8BCCD1" w14:textId="791029DE" w:rsidR="00FF2D26" w:rsidRPr="00FE3539" w:rsidRDefault="00FF2D26" w:rsidP="00FF2D26">
      <w:pPr>
        <w:tabs>
          <w:tab w:val="clear" w:pos="1247"/>
          <w:tab w:val="clear" w:pos="1814"/>
          <w:tab w:val="clear" w:pos="2381"/>
          <w:tab w:val="clear" w:pos="2948"/>
          <w:tab w:val="clear" w:pos="3515"/>
        </w:tabs>
        <w:spacing w:line="276" w:lineRule="auto"/>
        <w:rPr>
          <w:rFonts w:eastAsiaTheme="minorHAnsi"/>
          <w:sz w:val="22"/>
          <w:szCs w:val="22"/>
          <w:u w:val="single"/>
        </w:rPr>
      </w:pPr>
      <w:r w:rsidRPr="00FE3539">
        <w:rPr>
          <w:rFonts w:eastAsiaTheme="minorHAnsi"/>
          <w:sz w:val="22"/>
          <w:szCs w:val="22"/>
          <w:u w:val="single"/>
        </w:rPr>
        <w:t>Decision-making</w:t>
      </w:r>
    </w:p>
    <w:p w14:paraId="743D2E96" w14:textId="77777777" w:rsidR="00FF2D26" w:rsidRPr="00FE3539" w:rsidRDefault="00FF2D26" w:rsidP="00FF2D26">
      <w:pPr>
        <w:tabs>
          <w:tab w:val="clear" w:pos="1247"/>
          <w:tab w:val="clear" w:pos="1814"/>
          <w:tab w:val="clear" w:pos="2381"/>
          <w:tab w:val="clear" w:pos="2948"/>
          <w:tab w:val="clear" w:pos="3515"/>
        </w:tabs>
        <w:spacing w:line="276" w:lineRule="auto"/>
        <w:rPr>
          <w:rFonts w:eastAsiaTheme="minorHAnsi"/>
          <w:sz w:val="22"/>
          <w:szCs w:val="22"/>
        </w:rPr>
      </w:pPr>
    </w:p>
    <w:p w14:paraId="6F92C661" w14:textId="5D7D6960" w:rsidR="00FF2D26" w:rsidRPr="00953B67" w:rsidRDefault="00FF2D26" w:rsidP="00FF2D26">
      <w:pPr>
        <w:tabs>
          <w:tab w:val="clear" w:pos="1247"/>
          <w:tab w:val="clear" w:pos="1814"/>
          <w:tab w:val="clear" w:pos="2381"/>
          <w:tab w:val="clear" w:pos="2948"/>
          <w:tab w:val="clear" w:pos="3515"/>
        </w:tabs>
        <w:spacing w:line="276" w:lineRule="auto"/>
        <w:rPr>
          <w:rFonts w:eastAsiaTheme="minorHAnsi"/>
          <w:strike/>
          <w:sz w:val="22"/>
          <w:szCs w:val="22"/>
        </w:rPr>
      </w:pPr>
      <w:r w:rsidRPr="00B759A5">
        <w:rPr>
          <w:rFonts w:eastAsiaTheme="minorHAnsi"/>
          <w:sz w:val="22"/>
          <w:szCs w:val="22"/>
          <w:highlight w:val="yellow"/>
        </w:rPr>
        <w:t xml:space="preserve">7. </w:t>
      </w:r>
      <w:r w:rsidR="0074379B" w:rsidRPr="00222976">
        <w:rPr>
          <w:rFonts w:eastAsiaTheme="minorHAnsi"/>
          <w:b/>
          <w:bCs/>
          <w:sz w:val="22"/>
          <w:szCs w:val="22"/>
          <w:highlight w:val="yellow"/>
        </w:rPr>
        <w:t xml:space="preserve">Without prejudice to rule 49 of the Rules of </w:t>
      </w:r>
      <w:proofErr w:type="spellStart"/>
      <w:r w:rsidR="0074379B" w:rsidRPr="00222976">
        <w:rPr>
          <w:rFonts w:eastAsiaTheme="minorHAnsi"/>
          <w:b/>
          <w:bCs/>
          <w:sz w:val="22"/>
          <w:szCs w:val="22"/>
          <w:highlight w:val="yellow"/>
        </w:rPr>
        <w:t>Procudure</w:t>
      </w:r>
      <w:proofErr w:type="spellEnd"/>
      <w:r w:rsidR="0074379B" w:rsidRPr="00222976">
        <w:rPr>
          <w:rFonts w:eastAsiaTheme="minorHAnsi"/>
          <w:b/>
          <w:bCs/>
          <w:sz w:val="22"/>
          <w:szCs w:val="22"/>
          <w:highlight w:val="yellow"/>
        </w:rPr>
        <w:t>, t</w:t>
      </w:r>
      <w:r w:rsidRPr="00222976">
        <w:rPr>
          <w:rFonts w:eastAsiaTheme="minorHAnsi"/>
          <w:b/>
          <w:bCs/>
          <w:sz w:val="22"/>
          <w:szCs w:val="22"/>
          <w:highlight w:val="yellow"/>
        </w:rPr>
        <w:t xml:space="preserve">he </w:t>
      </w:r>
      <w:r w:rsidRPr="00B759A5">
        <w:rPr>
          <w:rFonts w:eastAsiaTheme="minorHAnsi"/>
          <w:sz w:val="22"/>
          <w:szCs w:val="22"/>
          <w:highlight w:val="yellow"/>
        </w:rPr>
        <w:t xml:space="preserve">Bureau shall </w:t>
      </w:r>
      <w:r w:rsidR="0074379B" w:rsidRPr="00222976">
        <w:rPr>
          <w:rFonts w:eastAsiaTheme="minorHAnsi"/>
          <w:b/>
          <w:bCs/>
          <w:sz w:val="22"/>
          <w:szCs w:val="22"/>
          <w:highlight w:val="yellow"/>
        </w:rPr>
        <w:t>strive</w:t>
      </w:r>
      <w:r w:rsidR="0074379B">
        <w:rPr>
          <w:rFonts w:eastAsiaTheme="minorHAnsi"/>
          <w:sz w:val="22"/>
          <w:szCs w:val="22"/>
          <w:highlight w:val="yellow"/>
        </w:rPr>
        <w:t xml:space="preserve"> </w:t>
      </w:r>
      <w:r w:rsidRPr="00B759A5">
        <w:rPr>
          <w:rFonts w:eastAsiaTheme="minorHAnsi"/>
          <w:sz w:val="22"/>
          <w:szCs w:val="22"/>
          <w:highlight w:val="yellow"/>
        </w:rPr>
        <w:t xml:space="preserve">to </w:t>
      </w:r>
      <w:r w:rsidRPr="00953B67">
        <w:rPr>
          <w:rFonts w:eastAsiaTheme="minorHAnsi"/>
          <w:strike/>
          <w:sz w:val="22"/>
          <w:szCs w:val="22"/>
          <w:highlight w:val="yellow"/>
        </w:rPr>
        <w:t xml:space="preserve">the extent </w:t>
      </w:r>
      <w:proofErr w:type="gramStart"/>
      <w:r w:rsidRPr="00953B67">
        <w:rPr>
          <w:rFonts w:eastAsiaTheme="minorHAnsi"/>
          <w:strike/>
          <w:sz w:val="22"/>
          <w:szCs w:val="22"/>
          <w:highlight w:val="yellow"/>
        </w:rPr>
        <w:t>possible</w:t>
      </w:r>
      <w:proofErr w:type="gramEnd"/>
      <w:r w:rsidRPr="00B759A5">
        <w:rPr>
          <w:rFonts w:eastAsiaTheme="minorHAnsi"/>
          <w:sz w:val="22"/>
          <w:szCs w:val="22"/>
          <w:highlight w:val="yellow"/>
        </w:rPr>
        <w:t xml:space="preserve"> </w:t>
      </w:r>
      <w:r w:rsidRPr="00B759A5">
        <w:rPr>
          <w:rFonts w:eastAsiaTheme="minorHAnsi"/>
          <w:sz w:val="22"/>
          <w:szCs w:val="22"/>
          <w:highlight w:val="yellow"/>
        </w:rPr>
        <w:t xml:space="preserve">take all </w:t>
      </w:r>
      <w:r w:rsidRPr="00953B67">
        <w:rPr>
          <w:rFonts w:eastAsiaTheme="minorHAnsi"/>
          <w:sz w:val="22"/>
          <w:szCs w:val="22"/>
          <w:highlight w:val="yellow"/>
        </w:rPr>
        <w:t xml:space="preserve">decisions by consensus. </w:t>
      </w:r>
      <w:r w:rsidRPr="00953B67">
        <w:rPr>
          <w:rFonts w:eastAsiaTheme="minorHAnsi"/>
          <w:strike/>
          <w:sz w:val="22"/>
          <w:szCs w:val="22"/>
          <w:highlight w:val="yellow"/>
        </w:rPr>
        <w:t>When all efforts to reach consensus have been exhausted, decisions of the Bureau shall be taken by a majority of the members present and voting</w:t>
      </w:r>
      <w:r w:rsidR="00123BBB" w:rsidRPr="00953B67">
        <w:rPr>
          <w:rFonts w:eastAsiaTheme="minorHAnsi"/>
          <w:strike/>
          <w:sz w:val="22"/>
          <w:szCs w:val="22"/>
          <w:highlight w:val="yellow"/>
        </w:rPr>
        <w:t xml:space="preserve"> as provided for in rule 49 of the </w:t>
      </w:r>
      <w:r w:rsidR="00B759A5" w:rsidRPr="00953B67">
        <w:rPr>
          <w:rFonts w:eastAsiaTheme="minorHAnsi"/>
          <w:strike/>
          <w:sz w:val="22"/>
          <w:szCs w:val="22"/>
          <w:highlight w:val="yellow"/>
        </w:rPr>
        <w:t>R</w:t>
      </w:r>
      <w:r w:rsidR="00123BBB" w:rsidRPr="00953B67">
        <w:rPr>
          <w:rFonts w:eastAsiaTheme="minorHAnsi"/>
          <w:strike/>
          <w:sz w:val="22"/>
          <w:szCs w:val="22"/>
          <w:highlight w:val="yellow"/>
        </w:rPr>
        <w:t xml:space="preserve">ules of </w:t>
      </w:r>
      <w:r w:rsidR="00B759A5" w:rsidRPr="00953B67">
        <w:rPr>
          <w:rFonts w:eastAsiaTheme="minorHAnsi"/>
          <w:strike/>
          <w:sz w:val="22"/>
          <w:szCs w:val="22"/>
          <w:highlight w:val="yellow"/>
        </w:rPr>
        <w:t>P</w:t>
      </w:r>
      <w:r w:rsidR="00123BBB" w:rsidRPr="00953B67">
        <w:rPr>
          <w:rFonts w:eastAsiaTheme="minorHAnsi"/>
          <w:strike/>
          <w:sz w:val="22"/>
          <w:szCs w:val="22"/>
          <w:highlight w:val="yellow"/>
        </w:rPr>
        <w:t>rocedure.</w:t>
      </w:r>
      <w:r w:rsidR="00123BBB" w:rsidRPr="00953B67">
        <w:rPr>
          <w:rFonts w:eastAsiaTheme="minorHAnsi"/>
          <w:strike/>
          <w:sz w:val="22"/>
          <w:szCs w:val="22"/>
        </w:rPr>
        <w:t xml:space="preserve">  </w:t>
      </w:r>
      <w:r w:rsidRPr="00953B67">
        <w:rPr>
          <w:rFonts w:eastAsiaTheme="minorHAnsi"/>
          <w:strike/>
          <w:sz w:val="22"/>
          <w:szCs w:val="22"/>
        </w:rPr>
        <w:t xml:space="preserve">  </w:t>
      </w:r>
    </w:p>
    <w:p w14:paraId="11FE9BDE" w14:textId="77777777" w:rsidR="00FF2D26" w:rsidRPr="00FE3539" w:rsidRDefault="00FF2D26" w:rsidP="00753653">
      <w:pPr>
        <w:tabs>
          <w:tab w:val="clear" w:pos="1247"/>
          <w:tab w:val="clear" w:pos="1814"/>
          <w:tab w:val="clear" w:pos="2381"/>
          <w:tab w:val="clear" w:pos="2948"/>
          <w:tab w:val="clear" w:pos="3515"/>
        </w:tabs>
        <w:spacing w:line="276" w:lineRule="auto"/>
        <w:rPr>
          <w:rFonts w:eastAsiaTheme="minorHAnsi"/>
          <w:sz w:val="22"/>
          <w:szCs w:val="22"/>
          <w:u w:val="single"/>
        </w:rPr>
      </w:pPr>
    </w:p>
    <w:p w14:paraId="13DC7342" w14:textId="7509BF58" w:rsidR="00753653" w:rsidRPr="00B759A5" w:rsidRDefault="00753653" w:rsidP="00753653">
      <w:pPr>
        <w:tabs>
          <w:tab w:val="clear" w:pos="1247"/>
          <w:tab w:val="clear" w:pos="1814"/>
          <w:tab w:val="clear" w:pos="2381"/>
          <w:tab w:val="clear" w:pos="2948"/>
          <w:tab w:val="clear" w:pos="3515"/>
        </w:tabs>
        <w:spacing w:line="276" w:lineRule="auto"/>
        <w:rPr>
          <w:rFonts w:eastAsiaTheme="minorHAnsi"/>
          <w:sz w:val="22"/>
          <w:szCs w:val="22"/>
          <w:highlight w:val="yellow"/>
          <w:u w:val="single"/>
        </w:rPr>
      </w:pPr>
      <w:r w:rsidRPr="00B759A5">
        <w:rPr>
          <w:rFonts w:eastAsiaTheme="minorHAnsi"/>
          <w:sz w:val="22"/>
          <w:szCs w:val="22"/>
          <w:highlight w:val="yellow"/>
          <w:u w:val="single"/>
        </w:rPr>
        <w:t>Joint Bureau Meetings</w:t>
      </w:r>
    </w:p>
    <w:p w14:paraId="0B3E7349" w14:textId="77777777" w:rsidR="00753653" w:rsidRPr="00B759A5" w:rsidRDefault="00753653" w:rsidP="00753653">
      <w:pPr>
        <w:tabs>
          <w:tab w:val="clear" w:pos="1247"/>
          <w:tab w:val="clear" w:pos="1814"/>
          <w:tab w:val="clear" w:pos="2381"/>
          <w:tab w:val="clear" w:pos="2948"/>
          <w:tab w:val="clear" w:pos="3515"/>
        </w:tabs>
        <w:spacing w:line="276" w:lineRule="auto"/>
        <w:rPr>
          <w:rFonts w:eastAsiaTheme="minorHAnsi"/>
          <w:sz w:val="22"/>
          <w:szCs w:val="22"/>
          <w:highlight w:val="yellow"/>
        </w:rPr>
      </w:pPr>
    </w:p>
    <w:p w14:paraId="3A2A7CA2" w14:textId="3DCAFEF7" w:rsidR="000B36CF" w:rsidRPr="00FE3539" w:rsidRDefault="00FF2D26" w:rsidP="00753653">
      <w:pPr>
        <w:tabs>
          <w:tab w:val="clear" w:pos="1247"/>
          <w:tab w:val="clear" w:pos="1814"/>
          <w:tab w:val="clear" w:pos="2381"/>
          <w:tab w:val="clear" w:pos="2948"/>
          <w:tab w:val="clear" w:pos="3515"/>
        </w:tabs>
        <w:spacing w:line="276" w:lineRule="auto"/>
        <w:rPr>
          <w:rFonts w:eastAsiaTheme="minorHAnsi"/>
          <w:sz w:val="22"/>
          <w:szCs w:val="22"/>
        </w:rPr>
      </w:pPr>
      <w:r w:rsidRPr="00B759A5">
        <w:rPr>
          <w:rFonts w:eastAsiaTheme="minorHAnsi"/>
          <w:sz w:val="22"/>
          <w:szCs w:val="22"/>
          <w:highlight w:val="yellow"/>
        </w:rPr>
        <w:t>8</w:t>
      </w:r>
      <w:r w:rsidR="00753653" w:rsidRPr="00B759A5">
        <w:rPr>
          <w:rFonts w:eastAsiaTheme="minorHAnsi"/>
          <w:sz w:val="22"/>
          <w:szCs w:val="22"/>
          <w:highlight w:val="yellow"/>
        </w:rPr>
        <w:t xml:space="preserve">. </w:t>
      </w:r>
      <w:commentRangeStart w:id="23"/>
      <w:r w:rsidR="00753653" w:rsidRPr="00B759A5">
        <w:rPr>
          <w:rFonts w:eastAsiaTheme="minorHAnsi"/>
          <w:sz w:val="22"/>
          <w:szCs w:val="22"/>
          <w:highlight w:val="yellow"/>
        </w:rPr>
        <w:t xml:space="preserve">Joint Bureau meetings may be held </w:t>
      </w:r>
      <w:commentRangeEnd w:id="23"/>
      <w:r w:rsidR="000A055D">
        <w:rPr>
          <w:rStyle w:val="CommentReference"/>
        </w:rPr>
        <w:commentReference w:id="23"/>
      </w:r>
      <w:r w:rsidR="00753653" w:rsidRPr="00B759A5">
        <w:rPr>
          <w:rFonts w:eastAsiaTheme="minorHAnsi"/>
          <w:sz w:val="22"/>
          <w:szCs w:val="22"/>
          <w:highlight w:val="yellow"/>
        </w:rPr>
        <w:t xml:space="preserve">between the Bureau of the Committee and the Bureau of the Environment Assembly.  </w:t>
      </w:r>
      <w:r w:rsidR="009C1CE4" w:rsidRPr="00B759A5">
        <w:rPr>
          <w:rFonts w:eastAsiaTheme="minorHAnsi"/>
          <w:sz w:val="22"/>
          <w:szCs w:val="22"/>
          <w:highlight w:val="yellow"/>
        </w:rPr>
        <w:t>A joint meeting may, upon the invitation of the President</w:t>
      </w:r>
      <w:r w:rsidR="00142063" w:rsidRPr="00B759A5">
        <w:rPr>
          <w:rFonts w:eastAsiaTheme="minorHAnsi"/>
          <w:sz w:val="22"/>
          <w:szCs w:val="22"/>
          <w:highlight w:val="yellow"/>
        </w:rPr>
        <w:t xml:space="preserve"> of the Environment Assembly</w:t>
      </w:r>
      <w:r w:rsidR="009C1CE4" w:rsidRPr="00B759A5">
        <w:rPr>
          <w:rFonts w:eastAsiaTheme="minorHAnsi"/>
          <w:sz w:val="22"/>
          <w:szCs w:val="22"/>
          <w:highlight w:val="yellow"/>
        </w:rPr>
        <w:t xml:space="preserve"> and the Chair of the Committee</w:t>
      </w:r>
      <w:r w:rsidR="00DF1378" w:rsidRPr="00B759A5">
        <w:rPr>
          <w:rFonts w:eastAsiaTheme="minorHAnsi"/>
          <w:sz w:val="22"/>
          <w:szCs w:val="22"/>
          <w:highlight w:val="yellow"/>
        </w:rPr>
        <w:t>,</w:t>
      </w:r>
      <w:r w:rsidR="009C1CE4" w:rsidRPr="00B759A5">
        <w:rPr>
          <w:rFonts w:eastAsiaTheme="minorHAnsi"/>
          <w:sz w:val="22"/>
          <w:szCs w:val="22"/>
          <w:highlight w:val="yellow"/>
        </w:rPr>
        <w:t xml:space="preserve"> meet at a location outside Nairobi. </w:t>
      </w:r>
      <w:r w:rsidR="00753653" w:rsidRPr="00B759A5">
        <w:rPr>
          <w:rFonts w:eastAsiaTheme="minorHAnsi"/>
          <w:sz w:val="22"/>
          <w:szCs w:val="22"/>
          <w:highlight w:val="yellow"/>
        </w:rPr>
        <w:t xml:space="preserve">The </w:t>
      </w:r>
      <w:r w:rsidR="00142063" w:rsidRPr="00B759A5">
        <w:rPr>
          <w:rFonts w:eastAsiaTheme="minorHAnsi"/>
          <w:sz w:val="22"/>
          <w:szCs w:val="22"/>
          <w:highlight w:val="yellow"/>
        </w:rPr>
        <w:t xml:space="preserve">President and the </w:t>
      </w:r>
      <w:r w:rsidR="00753653" w:rsidRPr="00B759A5">
        <w:rPr>
          <w:rFonts w:eastAsiaTheme="minorHAnsi"/>
          <w:sz w:val="22"/>
          <w:szCs w:val="22"/>
          <w:highlight w:val="yellow"/>
        </w:rPr>
        <w:t>Chair</w:t>
      </w:r>
      <w:r w:rsidR="00142063" w:rsidRPr="00B759A5">
        <w:rPr>
          <w:rFonts w:eastAsiaTheme="minorHAnsi"/>
          <w:sz w:val="22"/>
          <w:szCs w:val="22"/>
          <w:highlight w:val="yellow"/>
        </w:rPr>
        <w:t xml:space="preserve"> of the Committee</w:t>
      </w:r>
      <w:r w:rsidR="00FE3539" w:rsidRPr="00B759A5">
        <w:rPr>
          <w:rFonts w:eastAsiaTheme="minorHAnsi"/>
          <w:sz w:val="22"/>
          <w:szCs w:val="22"/>
          <w:highlight w:val="yellow"/>
        </w:rPr>
        <w:t xml:space="preserve"> </w:t>
      </w:r>
      <w:r w:rsidR="00753653" w:rsidRPr="00B759A5">
        <w:rPr>
          <w:rFonts w:eastAsiaTheme="minorHAnsi"/>
          <w:sz w:val="22"/>
          <w:szCs w:val="22"/>
          <w:highlight w:val="yellow"/>
        </w:rPr>
        <w:t>may alternate in chairing a joint meeting.  Joint meetings shall be convened for the purpose of conducting consultations between the Bureaus</w:t>
      </w:r>
      <w:r w:rsidRPr="00B759A5">
        <w:rPr>
          <w:rFonts w:eastAsiaTheme="minorHAnsi"/>
          <w:sz w:val="22"/>
          <w:szCs w:val="22"/>
          <w:highlight w:val="yellow"/>
        </w:rPr>
        <w:t xml:space="preserve">. Decisions shall be taken </w:t>
      </w:r>
      <w:r w:rsidR="00753653" w:rsidRPr="00B759A5">
        <w:rPr>
          <w:rFonts w:eastAsiaTheme="minorHAnsi"/>
          <w:sz w:val="22"/>
          <w:szCs w:val="22"/>
          <w:highlight w:val="yellow"/>
        </w:rPr>
        <w:t>separately by each Bureau.</w:t>
      </w:r>
      <w:r w:rsidR="00753653" w:rsidRPr="00FE3539">
        <w:rPr>
          <w:rFonts w:eastAsiaTheme="minorHAnsi"/>
          <w:sz w:val="22"/>
          <w:szCs w:val="22"/>
        </w:rPr>
        <w:t xml:space="preserve">  </w:t>
      </w:r>
    </w:p>
    <w:p w14:paraId="08034BB3" w14:textId="77777777" w:rsidR="000B36CF" w:rsidRPr="00FE3539" w:rsidRDefault="000B36CF" w:rsidP="008F5992">
      <w:pPr>
        <w:tabs>
          <w:tab w:val="clear" w:pos="1247"/>
          <w:tab w:val="clear" w:pos="1814"/>
          <w:tab w:val="clear" w:pos="2381"/>
          <w:tab w:val="clear" w:pos="2948"/>
          <w:tab w:val="clear" w:pos="3515"/>
        </w:tabs>
        <w:spacing w:line="276" w:lineRule="auto"/>
        <w:jc w:val="center"/>
        <w:rPr>
          <w:rFonts w:eastAsiaTheme="minorHAnsi"/>
          <w:sz w:val="22"/>
          <w:szCs w:val="22"/>
        </w:rPr>
      </w:pPr>
    </w:p>
    <w:p w14:paraId="0BE6ECE3" w14:textId="7304C22E" w:rsidR="000B36CF" w:rsidRPr="00FE3539" w:rsidRDefault="000B36CF" w:rsidP="000B36CF">
      <w:pPr>
        <w:tabs>
          <w:tab w:val="clear" w:pos="1247"/>
          <w:tab w:val="clear" w:pos="1814"/>
          <w:tab w:val="clear" w:pos="2381"/>
          <w:tab w:val="clear" w:pos="2948"/>
          <w:tab w:val="clear" w:pos="3515"/>
        </w:tabs>
        <w:spacing w:line="276" w:lineRule="auto"/>
        <w:rPr>
          <w:rFonts w:eastAsiaTheme="minorHAnsi"/>
          <w:sz w:val="22"/>
          <w:szCs w:val="22"/>
          <w:u w:val="single"/>
        </w:rPr>
      </w:pPr>
      <w:commentRangeStart w:id="24"/>
      <w:r w:rsidRPr="00FE3539">
        <w:rPr>
          <w:rFonts w:eastAsiaTheme="minorHAnsi"/>
          <w:sz w:val="22"/>
          <w:szCs w:val="22"/>
          <w:u w:val="single"/>
        </w:rPr>
        <w:t xml:space="preserve">Functions of the Chair  </w:t>
      </w:r>
      <w:commentRangeEnd w:id="24"/>
      <w:r w:rsidR="000873BD">
        <w:rPr>
          <w:rStyle w:val="CommentReference"/>
        </w:rPr>
        <w:commentReference w:id="24"/>
      </w:r>
    </w:p>
    <w:p w14:paraId="351A766A" w14:textId="77777777" w:rsidR="000B36CF" w:rsidRPr="00FE3539" w:rsidRDefault="000B36CF" w:rsidP="000B36CF">
      <w:pPr>
        <w:tabs>
          <w:tab w:val="clear" w:pos="1247"/>
          <w:tab w:val="clear" w:pos="1814"/>
          <w:tab w:val="clear" w:pos="2381"/>
          <w:tab w:val="clear" w:pos="2948"/>
          <w:tab w:val="clear" w:pos="3515"/>
        </w:tabs>
        <w:spacing w:line="276" w:lineRule="auto"/>
        <w:rPr>
          <w:rFonts w:eastAsiaTheme="minorHAnsi"/>
          <w:sz w:val="22"/>
          <w:szCs w:val="22"/>
        </w:rPr>
      </w:pPr>
    </w:p>
    <w:p w14:paraId="4CDA64DA" w14:textId="31C1E5FA" w:rsidR="00CC6C82" w:rsidRPr="00FE3539" w:rsidRDefault="000B36CF" w:rsidP="003E4CC4">
      <w:pPr>
        <w:tabs>
          <w:tab w:val="clear" w:pos="1247"/>
          <w:tab w:val="clear" w:pos="1814"/>
          <w:tab w:val="clear" w:pos="2381"/>
          <w:tab w:val="clear" w:pos="2948"/>
          <w:tab w:val="clear" w:pos="3515"/>
        </w:tabs>
        <w:spacing w:line="276" w:lineRule="auto"/>
        <w:ind w:left="624" w:hanging="624"/>
        <w:rPr>
          <w:rFonts w:eastAsiaTheme="minorHAnsi"/>
          <w:sz w:val="22"/>
          <w:szCs w:val="22"/>
        </w:rPr>
      </w:pPr>
      <w:r w:rsidRPr="00FE3539">
        <w:rPr>
          <w:rFonts w:eastAsiaTheme="minorHAnsi"/>
          <w:sz w:val="22"/>
          <w:szCs w:val="22"/>
        </w:rPr>
        <w:lastRenderedPageBreak/>
        <w:t xml:space="preserve">9. </w:t>
      </w:r>
      <w:r w:rsidR="003E4CC4" w:rsidRPr="00FE3539">
        <w:rPr>
          <w:rFonts w:eastAsiaTheme="minorHAnsi"/>
          <w:sz w:val="22"/>
          <w:szCs w:val="22"/>
        </w:rPr>
        <w:tab/>
        <w:t>(a)</w:t>
      </w:r>
      <w:r w:rsidR="00222976">
        <w:rPr>
          <w:rFonts w:eastAsiaTheme="minorHAnsi"/>
          <w:sz w:val="22"/>
          <w:szCs w:val="22"/>
        </w:rPr>
        <w:t xml:space="preserve"> </w:t>
      </w:r>
      <w:r w:rsidR="00CC6C82" w:rsidRPr="00FE3539">
        <w:rPr>
          <w:rFonts w:eastAsiaTheme="minorHAnsi"/>
          <w:sz w:val="22"/>
          <w:szCs w:val="22"/>
        </w:rPr>
        <w:t xml:space="preserve">Pursuant to </w:t>
      </w:r>
      <w:r w:rsidR="00142063" w:rsidRPr="00FE3539">
        <w:rPr>
          <w:rFonts w:eastAsiaTheme="minorHAnsi"/>
          <w:sz w:val="22"/>
          <w:szCs w:val="22"/>
        </w:rPr>
        <w:t>r</w:t>
      </w:r>
      <w:r w:rsidR="00CC6C82" w:rsidRPr="00FE3539">
        <w:rPr>
          <w:rFonts w:eastAsiaTheme="minorHAnsi"/>
          <w:sz w:val="22"/>
          <w:szCs w:val="22"/>
        </w:rPr>
        <w:t>ule 18 as applicable to the Committee, t</w:t>
      </w:r>
      <w:r w:rsidRPr="00FE3539">
        <w:rPr>
          <w:rFonts w:eastAsiaTheme="minorHAnsi"/>
          <w:sz w:val="22"/>
          <w:szCs w:val="22"/>
        </w:rPr>
        <w:t xml:space="preserve">he </w:t>
      </w:r>
      <w:r w:rsidR="004B78D0" w:rsidRPr="00FE3539">
        <w:rPr>
          <w:rFonts w:eastAsiaTheme="minorHAnsi"/>
          <w:sz w:val="22"/>
          <w:szCs w:val="22"/>
        </w:rPr>
        <w:t>Chair</w:t>
      </w:r>
      <w:r w:rsidRPr="00FE3539">
        <w:rPr>
          <w:rFonts w:eastAsiaTheme="minorHAnsi"/>
          <w:sz w:val="22"/>
          <w:szCs w:val="22"/>
        </w:rPr>
        <w:t xml:space="preserve"> shall with the assistance of the Bureau be responsible for the general conduct of business of the </w:t>
      </w:r>
      <w:r w:rsidR="004B78D0" w:rsidRPr="00FE3539">
        <w:rPr>
          <w:rFonts w:eastAsiaTheme="minorHAnsi"/>
          <w:sz w:val="22"/>
          <w:szCs w:val="22"/>
        </w:rPr>
        <w:t>Committee</w:t>
      </w:r>
      <w:r w:rsidRPr="00FE3539">
        <w:rPr>
          <w:rFonts w:eastAsiaTheme="minorHAnsi"/>
          <w:sz w:val="22"/>
          <w:szCs w:val="22"/>
        </w:rPr>
        <w:t xml:space="preserve">.  </w:t>
      </w:r>
    </w:p>
    <w:p w14:paraId="2C665EC0" w14:textId="19910A73" w:rsidR="003E4CC4" w:rsidRPr="00FE3539" w:rsidRDefault="00CC6C82" w:rsidP="00CC6C82">
      <w:pPr>
        <w:tabs>
          <w:tab w:val="clear" w:pos="1247"/>
          <w:tab w:val="clear" w:pos="1814"/>
          <w:tab w:val="clear" w:pos="2381"/>
          <w:tab w:val="clear" w:pos="2948"/>
          <w:tab w:val="clear" w:pos="3515"/>
        </w:tabs>
        <w:spacing w:line="276" w:lineRule="auto"/>
        <w:ind w:left="624"/>
        <w:rPr>
          <w:rFonts w:eastAsiaTheme="minorHAnsi"/>
          <w:sz w:val="22"/>
          <w:szCs w:val="22"/>
        </w:rPr>
      </w:pPr>
      <w:r w:rsidRPr="00FE3539">
        <w:rPr>
          <w:rFonts w:eastAsiaTheme="minorHAnsi"/>
          <w:sz w:val="22"/>
          <w:szCs w:val="22"/>
        </w:rPr>
        <w:t xml:space="preserve">(b) The Chair </w:t>
      </w:r>
      <w:r w:rsidR="000B36CF" w:rsidRPr="00FE3539">
        <w:rPr>
          <w:rFonts w:eastAsiaTheme="minorHAnsi"/>
          <w:sz w:val="22"/>
          <w:szCs w:val="22"/>
        </w:rPr>
        <w:t xml:space="preserve">shall preside at Bureau meetings and at meetings of the </w:t>
      </w:r>
      <w:r w:rsidR="004B78D0" w:rsidRPr="00FE3539">
        <w:rPr>
          <w:rFonts w:eastAsiaTheme="minorHAnsi"/>
          <w:sz w:val="22"/>
          <w:szCs w:val="22"/>
        </w:rPr>
        <w:t>Committee</w:t>
      </w:r>
      <w:r w:rsidR="00DF1378" w:rsidRPr="00FE3539">
        <w:rPr>
          <w:rFonts w:eastAsiaTheme="minorHAnsi"/>
          <w:sz w:val="22"/>
          <w:szCs w:val="22"/>
        </w:rPr>
        <w:t xml:space="preserve">; </w:t>
      </w:r>
      <w:r w:rsidR="00DF1378" w:rsidRPr="00A3402E">
        <w:rPr>
          <w:rFonts w:eastAsiaTheme="minorHAnsi"/>
          <w:sz w:val="22"/>
          <w:szCs w:val="22"/>
          <w:highlight w:val="yellow"/>
        </w:rPr>
        <w:t>or delegate other Bureau members to chair the Committee meetings</w:t>
      </w:r>
      <w:r w:rsidR="00A27FD0" w:rsidRPr="00A3402E">
        <w:rPr>
          <w:rFonts w:eastAsiaTheme="minorHAnsi"/>
          <w:sz w:val="22"/>
          <w:szCs w:val="22"/>
          <w:highlight w:val="yellow"/>
        </w:rPr>
        <w:t>.</w:t>
      </w:r>
      <w:r w:rsidR="000B36CF" w:rsidRPr="00FE3539">
        <w:rPr>
          <w:rFonts w:eastAsiaTheme="minorHAnsi"/>
          <w:sz w:val="22"/>
          <w:szCs w:val="22"/>
        </w:rPr>
        <w:t xml:space="preserve">    </w:t>
      </w:r>
    </w:p>
    <w:p w14:paraId="75D975DB" w14:textId="76A06D20" w:rsidR="00753653" w:rsidRPr="00FE3539" w:rsidRDefault="003E4CC4" w:rsidP="003E4CC4">
      <w:pPr>
        <w:tabs>
          <w:tab w:val="clear" w:pos="1247"/>
          <w:tab w:val="clear" w:pos="1814"/>
          <w:tab w:val="clear" w:pos="2381"/>
          <w:tab w:val="clear" w:pos="2948"/>
          <w:tab w:val="clear" w:pos="3515"/>
        </w:tabs>
        <w:spacing w:line="276" w:lineRule="auto"/>
        <w:ind w:left="624"/>
        <w:rPr>
          <w:rFonts w:eastAsiaTheme="minorHAnsi"/>
          <w:sz w:val="22"/>
          <w:szCs w:val="22"/>
        </w:rPr>
      </w:pPr>
      <w:r w:rsidRPr="00FE3539">
        <w:rPr>
          <w:rFonts w:eastAsiaTheme="minorHAnsi"/>
          <w:sz w:val="22"/>
          <w:szCs w:val="22"/>
        </w:rPr>
        <w:t>(</w:t>
      </w:r>
      <w:r w:rsidR="00CC6C82" w:rsidRPr="00FE3539">
        <w:rPr>
          <w:rFonts w:eastAsiaTheme="minorHAnsi"/>
          <w:sz w:val="22"/>
          <w:szCs w:val="22"/>
        </w:rPr>
        <w:t>c)</w:t>
      </w:r>
      <w:r w:rsidRPr="00FE3539">
        <w:rPr>
          <w:rFonts w:eastAsiaTheme="minorHAnsi"/>
          <w:sz w:val="22"/>
          <w:szCs w:val="22"/>
        </w:rPr>
        <w:t xml:space="preserve"> </w:t>
      </w:r>
      <w:r w:rsidR="000B36CF" w:rsidRPr="00A3402E">
        <w:rPr>
          <w:rFonts w:eastAsiaTheme="minorHAnsi"/>
          <w:sz w:val="22"/>
          <w:szCs w:val="22"/>
          <w:highlight w:val="yellow"/>
        </w:rPr>
        <w:t xml:space="preserve">The </w:t>
      </w:r>
      <w:r w:rsidR="004B78D0" w:rsidRPr="00A3402E">
        <w:rPr>
          <w:rFonts w:eastAsiaTheme="minorHAnsi"/>
          <w:sz w:val="22"/>
          <w:szCs w:val="22"/>
          <w:highlight w:val="yellow"/>
        </w:rPr>
        <w:t xml:space="preserve">Chair </w:t>
      </w:r>
      <w:r w:rsidR="005F7E61" w:rsidRPr="00A3402E">
        <w:rPr>
          <w:rFonts w:eastAsiaTheme="minorHAnsi"/>
          <w:sz w:val="22"/>
          <w:szCs w:val="22"/>
          <w:highlight w:val="yellow"/>
        </w:rPr>
        <w:t>may</w:t>
      </w:r>
      <w:r w:rsidR="000B36CF" w:rsidRPr="00A3402E">
        <w:rPr>
          <w:rFonts w:eastAsiaTheme="minorHAnsi"/>
          <w:sz w:val="22"/>
          <w:szCs w:val="22"/>
          <w:highlight w:val="yellow"/>
        </w:rPr>
        <w:t xml:space="preserve"> consult with </w:t>
      </w:r>
      <w:r w:rsidR="00142063" w:rsidRPr="00A3402E">
        <w:rPr>
          <w:rFonts w:eastAsiaTheme="minorHAnsi"/>
          <w:sz w:val="22"/>
          <w:szCs w:val="22"/>
          <w:highlight w:val="yellow"/>
        </w:rPr>
        <w:t>m</w:t>
      </w:r>
      <w:r w:rsidR="000B36CF" w:rsidRPr="00A3402E">
        <w:rPr>
          <w:rFonts w:eastAsiaTheme="minorHAnsi"/>
          <w:sz w:val="22"/>
          <w:szCs w:val="22"/>
          <w:highlight w:val="yellow"/>
        </w:rPr>
        <w:t xml:space="preserve">ember </w:t>
      </w:r>
      <w:r w:rsidR="000B36CF" w:rsidRPr="00953B67">
        <w:rPr>
          <w:rFonts w:eastAsiaTheme="minorHAnsi"/>
          <w:sz w:val="22"/>
          <w:szCs w:val="22"/>
          <w:highlight w:val="yellow"/>
        </w:rPr>
        <w:t xml:space="preserve">States and </w:t>
      </w:r>
      <w:r w:rsidR="000873BD" w:rsidRPr="00953B67">
        <w:rPr>
          <w:rFonts w:eastAsiaTheme="minorHAnsi"/>
          <w:b/>
          <w:bCs/>
          <w:sz w:val="22"/>
          <w:szCs w:val="22"/>
          <w:highlight w:val="yellow"/>
        </w:rPr>
        <w:t>major groups and</w:t>
      </w:r>
      <w:r w:rsidR="000873BD" w:rsidRPr="00953B67">
        <w:rPr>
          <w:rFonts w:eastAsiaTheme="minorHAnsi"/>
          <w:sz w:val="22"/>
          <w:szCs w:val="22"/>
          <w:highlight w:val="yellow"/>
        </w:rPr>
        <w:t xml:space="preserve"> </w:t>
      </w:r>
      <w:r w:rsidR="000B36CF" w:rsidRPr="00953B67">
        <w:rPr>
          <w:rFonts w:eastAsiaTheme="minorHAnsi"/>
          <w:sz w:val="22"/>
          <w:szCs w:val="22"/>
          <w:highlight w:val="yellow"/>
        </w:rPr>
        <w:t>other stakeholders for the purposes of preparing and facilitating agreement on key outcomes of the</w:t>
      </w:r>
      <w:r w:rsidR="004B78D0" w:rsidRPr="00953B67">
        <w:rPr>
          <w:rFonts w:eastAsiaTheme="minorHAnsi"/>
          <w:sz w:val="22"/>
          <w:szCs w:val="22"/>
          <w:highlight w:val="yellow"/>
        </w:rPr>
        <w:t xml:space="preserve"> </w:t>
      </w:r>
      <w:r w:rsidR="004B78D0" w:rsidRPr="00A3402E">
        <w:rPr>
          <w:rFonts w:eastAsiaTheme="minorHAnsi"/>
          <w:sz w:val="22"/>
          <w:szCs w:val="22"/>
          <w:highlight w:val="yellow"/>
        </w:rPr>
        <w:t>Committee.</w:t>
      </w:r>
      <w:r w:rsidR="004B78D0" w:rsidRPr="00FE3539">
        <w:rPr>
          <w:rFonts w:eastAsiaTheme="minorHAnsi"/>
          <w:sz w:val="22"/>
          <w:szCs w:val="22"/>
        </w:rPr>
        <w:t xml:space="preserve">  </w:t>
      </w:r>
      <w:r w:rsidR="000B36CF" w:rsidRPr="00FE3539">
        <w:rPr>
          <w:rFonts w:eastAsiaTheme="minorHAnsi"/>
          <w:sz w:val="22"/>
          <w:szCs w:val="22"/>
        </w:rPr>
        <w:t xml:space="preserve">  </w:t>
      </w:r>
      <w:r w:rsidR="00753653" w:rsidRPr="00FE3539">
        <w:rPr>
          <w:rFonts w:eastAsiaTheme="minorHAnsi"/>
          <w:sz w:val="22"/>
          <w:szCs w:val="22"/>
        </w:rPr>
        <w:t xml:space="preserve">  </w:t>
      </w:r>
    </w:p>
    <w:p w14:paraId="328B578F" w14:textId="77777777" w:rsidR="00753653" w:rsidRPr="00FE3539" w:rsidRDefault="00753653" w:rsidP="00753653">
      <w:pPr>
        <w:tabs>
          <w:tab w:val="clear" w:pos="1247"/>
          <w:tab w:val="clear" w:pos="1814"/>
          <w:tab w:val="clear" w:pos="2381"/>
          <w:tab w:val="clear" w:pos="2948"/>
          <w:tab w:val="clear" w:pos="3515"/>
        </w:tabs>
        <w:spacing w:line="276" w:lineRule="auto"/>
        <w:rPr>
          <w:rFonts w:eastAsiaTheme="minorHAnsi"/>
          <w:sz w:val="22"/>
          <w:szCs w:val="22"/>
        </w:rPr>
      </w:pPr>
    </w:p>
    <w:p w14:paraId="26AACC50" w14:textId="77777777" w:rsidR="00753653" w:rsidRPr="00FE3539" w:rsidRDefault="00753653" w:rsidP="00753653">
      <w:pPr>
        <w:tabs>
          <w:tab w:val="clear" w:pos="1247"/>
          <w:tab w:val="clear" w:pos="1814"/>
          <w:tab w:val="clear" w:pos="2381"/>
          <w:tab w:val="clear" w:pos="2948"/>
          <w:tab w:val="clear" w:pos="3515"/>
        </w:tabs>
        <w:spacing w:line="276" w:lineRule="auto"/>
        <w:rPr>
          <w:rFonts w:eastAsiaTheme="minorHAnsi"/>
          <w:sz w:val="22"/>
          <w:szCs w:val="22"/>
          <w:u w:val="single"/>
        </w:rPr>
      </w:pPr>
      <w:r w:rsidRPr="00DA3B63">
        <w:rPr>
          <w:rFonts w:eastAsiaTheme="minorHAnsi"/>
          <w:sz w:val="22"/>
          <w:szCs w:val="22"/>
          <w:u w:val="single"/>
        </w:rPr>
        <w:t>Functions of the Bureau</w:t>
      </w:r>
    </w:p>
    <w:p w14:paraId="016CD7DB" w14:textId="77777777" w:rsidR="00753653" w:rsidRPr="00FE3539" w:rsidRDefault="00753653" w:rsidP="00753653">
      <w:pPr>
        <w:tabs>
          <w:tab w:val="clear" w:pos="1247"/>
          <w:tab w:val="clear" w:pos="1814"/>
          <w:tab w:val="clear" w:pos="2381"/>
          <w:tab w:val="clear" w:pos="2948"/>
          <w:tab w:val="clear" w:pos="3515"/>
        </w:tabs>
        <w:spacing w:line="276" w:lineRule="auto"/>
        <w:rPr>
          <w:rFonts w:eastAsiaTheme="minorHAnsi"/>
          <w:sz w:val="22"/>
          <w:szCs w:val="22"/>
        </w:rPr>
      </w:pPr>
    </w:p>
    <w:p w14:paraId="47A1A847" w14:textId="05A15028" w:rsidR="00753653" w:rsidRPr="00DC0CA4" w:rsidRDefault="000B36CF" w:rsidP="00753653">
      <w:pPr>
        <w:tabs>
          <w:tab w:val="clear" w:pos="1247"/>
          <w:tab w:val="clear" w:pos="1814"/>
          <w:tab w:val="clear" w:pos="2381"/>
          <w:tab w:val="clear" w:pos="2948"/>
          <w:tab w:val="clear" w:pos="3515"/>
        </w:tabs>
        <w:spacing w:line="276" w:lineRule="auto"/>
        <w:rPr>
          <w:rFonts w:eastAsiaTheme="minorHAnsi"/>
          <w:sz w:val="22"/>
          <w:szCs w:val="22"/>
          <w:highlight w:val="yellow"/>
        </w:rPr>
      </w:pPr>
      <w:r w:rsidRPr="00FE3539">
        <w:rPr>
          <w:rFonts w:eastAsiaTheme="minorHAnsi"/>
          <w:sz w:val="22"/>
          <w:szCs w:val="22"/>
        </w:rPr>
        <w:t>10</w:t>
      </w:r>
      <w:r w:rsidR="00753653" w:rsidRPr="00FE3539">
        <w:rPr>
          <w:rFonts w:eastAsiaTheme="minorHAnsi"/>
          <w:sz w:val="22"/>
          <w:szCs w:val="22"/>
        </w:rPr>
        <w:t xml:space="preserve">. </w:t>
      </w:r>
      <w:r w:rsidR="00753653" w:rsidRPr="00DC0CA4">
        <w:rPr>
          <w:rFonts w:eastAsiaTheme="minorHAnsi"/>
          <w:sz w:val="22"/>
          <w:szCs w:val="22"/>
          <w:highlight w:val="yellow"/>
        </w:rPr>
        <w:t xml:space="preserve">The Bureau with the support of the Secretariat </w:t>
      </w:r>
      <w:r w:rsidR="000468FE" w:rsidRPr="00DC0CA4">
        <w:rPr>
          <w:rFonts w:eastAsiaTheme="minorHAnsi"/>
          <w:sz w:val="22"/>
          <w:szCs w:val="22"/>
          <w:highlight w:val="yellow"/>
        </w:rPr>
        <w:t xml:space="preserve">and in consultation with </w:t>
      </w:r>
      <w:r w:rsidR="000468FE" w:rsidRPr="00DC0CA4">
        <w:rPr>
          <w:rFonts w:eastAsiaTheme="minorHAnsi"/>
          <w:sz w:val="22"/>
          <w:szCs w:val="22"/>
          <w:highlight w:val="yellow"/>
        </w:rPr>
        <w:t xml:space="preserve">members of </w:t>
      </w:r>
      <w:r w:rsidR="000468FE" w:rsidRPr="00DC0CA4">
        <w:rPr>
          <w:rFonts w:eastAsiaTheme="minorHAnsi"/>
          <w:sz w:val="22"/>
          <w:szCs w:val="22"/>
          <w:highlight w:val="yellow"/>
        </w:rPr>
        <w:t xml:space="preserve">regional groups, </w:t>
      </w:r>
      <w:r w:rsidR="00753653" w:rsidRPr="00DC0CA4">
        <w:rPr>
          <w:rFonts w:eastAsiaTheme="minorHAnsi"/>
          <w:sz w:val="22"/>
          <w:szCs w:val="22"/>
          <w:highlight w:val="yellow"/>
        </w:rPr>
        <w:t xml:space="preserve">shall:  </w:t>
      </w:r>
    </w:p>
    <w:p w14:paraId="1FC17CB8" w14:textId="77777777" w:rsidR="00753653" w:rsidRPr="00DC0CA4" w:rsidRDefault="00753653" w:rsidP="00753653">
      <w:pPr>
        <w:tabs>
          <w:tab w:val="clear" w:pos="1247"/>
          <w:tab w:val="clear" w:pos="1814"/>
          <w:tab w:val="clear" w:pos="2381"/>
          <w:tab w:val="clear" w:pos="2948"/>
          <w:tab w:val="clear" w:pos="3515"/>
        </w:tabs>
        <w:spacing w:line="276" w:lineRule="auto"/>
        <w:rPr>
          <w:rFonts w:eastAsiaTheme="minorHAnsi"/>
          <w:sz w:val="22"/>
          <w:szCs w:val="22"/>
          <w:highlight w:val="yellow"/>
        </w:rPr>
      </w:pPr>
    </w:p>
    <w:p w14:paraId="5CDA6460" w14:textId="1440B480" w:rsidR="00753653" w:rsidRPr="00DC0CA4" w:rsidRDefault="00753653" w:rsidP="00753653">
      <w:pPr>
        <w:numPr>
          <w:ilvl w:val="0"/>
          <w:numId w:val="44"/>
        </w:numPr>
        <w:tabs>
          <w:tab w:val="clear" w:pos="1247"/>
          <w:tab w:val="clear" w:pos="1814"/>
          <w:tab w:val="clear" w:pos="2381"/>
          <w:tab w:val="clear" w:pos="2948"/>
          <w:tab w:val="clear" w:pos="3515"/>
        </w:tabs>
        <w:spacing w:after="200" w:line="276" w:lineRule="auto"/>
        <w:contextualSpacing/>
        <w:rPr>
          <w:rFonts w:eastAsiaTheme="minorHAnsi"/>
          <w:sz w:val="22"/>
          <w:szCs w:val="22"/>
        </w:rPr>
      </w:pPr>
      <w:r w:rsidRPr="00DC0CA4">
        <w:rPr>
          <w:rFonts w:eastAsiaTheme="minorHAnsi"/>
          <w:sz w:val="22"/>
          <w:szCs w:val="22"/>
        </w:rPr>
        <w:t>Carry out the tasks entrusted to it by the Committee</w:t>
      </w:r>
      <w:r w:rsidR="00D06843" w:rsidRPr="00DC0CA4">
        <w:rPr>
          <w:rFonts w:eastAsiaTheme="minorHAnsi"/>
          <w:sz w:val="22"/>
          <w:szCs w:val="22"/>
        </w:rPr>
        <w:t xml:space="preserve"> and the </w:t>
      </w:r>
      <w:proofErr w:type="gramStart"/>
      <w:r w:rsidR="00D06843" w:rsidRPr="00DC0CA4">
        <w:rPr>
          <w:rFonts w:eastAsiaTheme="minorHAnsi"/>
          <w:sz w:val="22"/>
          <w:szCs w:val="22"/>
        </w:rPr>
        <w:t>Chair</w:t>
      </w:r>
      <w:r w:rsidRPr="00DC0CA4">
        <w:rPr>
          <w:rFonts w:eastAsiaTheme="minorHAnsi"/>
          <w:sz w:val="22"/>
          <w:szCs w:val="22"/>
        </w:rPr>
        <w:t>;</w:t>
      </w:r>
      <w:proofErr w:type="gramEnd"/>
      <w:r w:rsidRPr="00DC0CA4">
        <w:rPr>
          <w:rFonts w:eastAsiaTheme="minorHAnsi"/>
          <w:sz w:val="22"/>
          <w:szCs w:val="22"/>
        </w:rPr>
        <w:tab/>
      </w:r>
    </w:p>
    <w:p w14:paraId="4149A64B" w14:textId="77777777" w:rsidR="00753653" w:rsidRPr="00DC0CA4" w:rsidRDefault="00753653" w:rsidP="00753653">
      <w:pPr>
        <w:numPr>
          <w:ilvl w:val="0"/>
          <w:numId w:val="44"/>
        </w:numPr>
        <w:tabs>
          <w:tab w:val="clear" w:pos="1247"/>
          <w:tab w:val="clear" w:pos="1814"/>
          <w:tab w:val="clear" w:pos="2381"/>
          <w:tab w:val="clear" w:pos="2948"/>
          <w:tab w:val="clear" w:pos="3515"/>
        </w:tabs>
        <w:spacing w:after="200" w:line="276" w:lineRule="auto"/>
        <w:contextualSpacing/>
        <w:rPr>
          <w:rFonts w:eastAsiaTheme="minorHAnsi"/>
          <w:sz w:val="22"/>
          <w:szCs w:val="22"/>
        </w:rPr>
      </w:pPr>
      <w:r w:rsidRPr="00DC0CA4">
        <w:rPr>
          <w:rFonts w:eastAsiaTheme="minorHAnsi"/>
          <w:sz w:val="22"/>
          <w:szCs w:val="22"/>
        </w:rPr>
        <w:t xml:space="preserve">Assist the Chair in the general conduct of business of the </w:t>
      </w:r>
      <w:proofErr w:type="gramStart"/>
      <w:r w:rsidRPr="00DC0CA4">
        <w:rPr>
          <w:rFonts w:eastAsiaTheme="minorHAnsi"/>
          <w:sz w:val="22"/>
          <w:szCs w:val="22"/>
        </w:rPr>
        <w:t>Committee;</w:t>
      </w:r>
      <w:proofErr w:type="gramEnd"/>
      <w:r w:rsidRPr="00DC0CA4">
        <w:rPr>
          <w:rFonts w:eastAsiaTheme="minorHAnsi"/>
          <w:sz w:val="22"/>
          <w:szCs w:val="22"/>
        </w:rPr>
        <w:tab/>
      </w:r>
    </w:p>
    <w:p w14:paraId="417D68E8" w14:textId="0A0BE993" w:rsidR="00753653" w:rsidRPr="00C112C4" w:rsidRDefault="00753653" w:rsidP="00753653">
      <w:pPr>
        <w:numPr>
          <w:ilvl w:val="0"/>
          <w:numId w:val="44"/>
        </w:numPr>
        <w:tabs>
          <w:tab w:val="clear" w:pos="1247"/>
          <w:tab w:val="clear" w:pos="1814"/>
          <w:tab w:val="clear" w:pos="2381"/>
          <w:tab w:val="clear" w:pos="2948"/>
          <w:tab w:val="clear" w:pos="3515"/>
        </w:tabs>
        <w:spacing w:after="200" w:line="276" w:lineRule="auto"/>
        <w:contextualSpacing/>
        <w:rPr>
          <w:rFonts w:eastAsiaTheme="minorHAnsi"/>
          <w:sz w:val="22"/>
          <w:szCs w:val="22"/>
        </w:rPr>
      </w:pPr>
      <w:r w:rsidRPr="00C112C4">
        <w:rPr>
          <w:rFonts w:eastAsiaTheme="minorHAnsi"/>
          <w:sz w:val="22"/>
          <w:szCs w:val="22"/>
        </w:rPr>
        <w:t xml:space="preserve">Prepare for the meetings of the Committee, including by providing guidance on the dates of meetings, advising and providing input on the preparation of the provisional agenda, </w:t>
      </w:r>
      <w:commentRangeStart w:id="25"/>
      <w:ins w:id="26" w:author="Ulf Bjornholm" w:date="2020-05-21T16:46:00Z">
        <w:r w:rsidR="00D50FC1" w:rsidRPr="003D5C80">
          <w:rPr>
            <w:rFonts w:eastAsiaTheme="minorHAnsi"/>
            <w:b/>
            <w:bCs/>
            <w:sz w:val="22"/>
            <w:szCs w:val="22"/>
          </w:rPr>
          <w:t>meeting docu</w:t>
        </w:r>
      </w:ins>
      <w:ins w:id="27" w:author="Ulf Bjornholm" w:date="2020-05-21T16:47:00Z">
        <w:r w:rsidR="00D50FC1" w:rsidRPr="003D5C80">
          <w:rPr>
            <w:rFonts w:eastAsiaTheme="minorHAnsi"/>
            <w:b/>
            <w:bCs/>
            <w:sz w:val="22"/>
            <w:szCs w:val="22"/>
          </w:rPr>
          <w:t>mentation,</w:t>
        </w:r>
        <w:commentRangeEnd w:id="25"/>
        <w:r w:rsidR="00D50FC1" w:rsidRPr="003D5C80">
          <w:rPr>
            <w:rStyle w:val="CommentReference"/>
            <w:b/>
            <w:bCs/>
          </w:rPr>
          <w:commentReference w:id="25"/>
        </w:r>
        <w:r w:rsidR="00D50FC1">
          <w:rPr>
            <w:rFonts w:eastAsiaTheme="minorHAnsi"/>
            <w:sz w:val="22"/>
            <w:szCs w:val="22"/>
          </w:rPr>
          <w:t xml:space="preserve"> </w:t>
        </w:r>
      </w:ins>
      <w:r w:rsidRPr="00C112C4">
        <w:rPr>
          <w:rFonts w:eastAsiaTheme="minorHAnsi"/>
          <w:sz w:val="22"/>
          <w:szCs w:val="22"/>
        </w:rPr>
        <w:t xml:space="preserve">the draft </w:t>
      </w:r>
      <w:proofErr w:type="spellStart"/>
      <w:r w:rsidRPr="00C112C4">
        <w:rPr>
          <w:rFonts w:eastAsiaTheme="minorHAnsi"/>
          <w:sz w:val="22"/>
          <w:szCs w:val="22"/>
        </w:rPr>
        <w:t>programme</w:t>
      </w:r>
      <w:proofErr w:type="spellEnd"/>
      <w:r w:rsidRPr="00C112C4">
        <w:rPr>
          <w:rFonts w:eastAsiaTheme="minorHAnsi"/>
          <w:sz w:val="22"/>
          <w:szCs w:val="22"/>
        </w:rPr>
        <w:t xml:space="preserve"> of work and the scheduling of items for the meetings of the Committee;</w:t>
      </w:r>
      <w:r w:rsidRPr="00C112C4">
        <w:rPr>
          <w:rFonts w:eastAsiaTheme="minorHAnsi"/>
          <w:sz w:val="22"/>
          <w:szCs w:val="22"/>
        </w:rPr>
        <w:tab/>
      </w:r>
    </w:p>
    <w:p w14:paraId="032E6813" w14:textId="709158D7" w:rsidR="00753653" w:rsidRPr="00C112C4" w:rsidRDefault="00753653" w:rsidP="00753653">
      <w:pPr>
        <w:numPr>
          <w:ilvl w:val="0"/>
          <w:numId w:val="44"/>
        </w:numPr>
        <w:tabs>
          <w:tab w:val="clear" w:pos="1247"/>
          <w:tab w:val="clear" w:pos="1814"/>
          <w:tab w:val="clear" w:pos="2381"/>
          <w:tab w:val="clear" w:pos="2948"/>
          <w:tab w:val="clear" w:pos="3515"/>
        </w:tabs>
        <w:spacing w:after="200" w:line="276" w:lineRule="auto"/>
        <w:contextualSpacing/>
        <w:rPr>
          <w:rFonts w:eastAsiaTheme="minorHAnsi"/>
          <w:sz w:val="22"/>
          <w:szCs w:val="22"/>
        </w:rPr>
      </w:pPr>
      <w:r w:rsidRPr="003D5C80">
        <w:rPr>
          <w:rFonts w:eastAsiaTheme="minorHAnsi"/>
          <w:strike/>
          <w:sz w:val="22"/>
          <w:szCs w:val="22"/>
        </w:rPr>
        <w:t>Consider and</w:t>
      </w:r>
      <w:r w:rsidRPr="00C112C4">
        <w:rPr>
          <w:rFonts w:eastAsiaTheme="minorHAnsi"/>
          <w:sz w:val="22"/>
          <w:szCs w:val="22"/>
        </w:rPr>
        <w:t xml:space="preserve"> </w:t>
      </w:r>
      <w:r w:rsidR="003D5C80">
        <w:rPr>
          <w:rFonts w:eastAsiaTheme="minorHAnsi"/>
          <w:sz w:val="22"/>
          <w:szCs w:val="22"/>
        </w:rPr>
        <w:t>F</w:t>
      </w:r>
      <w:r w:rsidRPr="00C112C4">
        <w:rPr>
          <w:rFonts w:eastAsiaTheme="minorHAnsi"/>
          <w:sz w:val="22"/>
          <w:szCs w:val="22"/>
        </w:rPr>
        <w:t>acilitate the negotiation of draft resolutions and decisions for consideration by the Committee</w:t>
      </w:r>
      <w:r w:rsidR="00142063" w:rsidRPr="00C112C4">
        <w:rPr>
          <w:rFonts w:eastAsiaTheme="minorHAnsi"/>
          <w:sz w:val="22"/>
          <w:szCs w:val="22"/>
        </w:rPr>
        <w:t xml:space="preserve"> and for subsequent transmission to the Environment Assembly</w:t>
      </w:r>
      <w:r w:rsidR="00142063" w:rsidRPr="00C112C4">
        <w:rPr>
          <w:rFonts w:eastAsiaTheme="minorHAnsi"/>
          <w:sz w:val="22"/>
          <w:szCs w:val="22"/>
        </w:rPr>
        <w:t>,</w:t>
      </w:r>
      <w:r w:rsidR="00E94ACD" w:rsidRPr="00C112C4">
        <w:rPr>
          <w:rFonts w:eastAsiaTheme="minorHAnsi"/>
          <w:sz w:val="22"/>
          <w:szCs w:val="22"/>
        </w:rPr>
        <w:t xml:space="preserve"> </w:t>
      </w:r>
      <w:commentRangeStart w:id="28"/>
      <w:r w:rsidR="00D00BBE" w:rsidRPr="003D5C80">
        <w:rPr>
          <w:rFonts w:eastAsiaTheme="minorHAnsi"/>
          <w:b/>
          <w:bCs/>
          <w:sz w:val="22"/>
          <w:szCs w:val="22"/>
        </w:rPr>
        <w:t>in close consultation with the UNEA Bureau</w:t>
      </w:r>
      <w:commentRangeEnd w:id="28"/>
      <w:r w:rsidR="00A10D22">
        <w:rPr>
          <w:rStyle w:val="CommentReference"/>
        </w:rPr>
        <w:commentReference w:id="28"/>
      </w:r>
      <w:r w:rsidR="003D5C80">
        <w:rPr>
          <w:rFonts w:eastAsiaTheme="minorHAnsi"/>
          <w:sz w:val="22"/>
          <w:szCs w:val="22"/>
        </w:rPr>
        <w:t xml:space="preserve">; </w:t>
      </w:r>
      <w:r w:rsidR="00E94ACD" w:rsidRPr="003D5C80">
        <w:rPr>
          <w:rFonts w:eastAsiaTheme="minorHAnsi"/>
          <w:strike/>
          <w:sz w:val="22"/>
          <w:szCs w:val="22"/>
        </w:rPr>
        <w:t xml:space="preserve">including </w:t>
      </w:r>
      <w:r w:rsidR="00466429" w:rsidRPr="003D5C80">
        <w:rPr>
          <w:rFonts w:eastAsiaTheme="minorHAnsi"/>
          <w:strike/>
          <w:sz w:val="22"/>
          <w:szCs w:val="22"/>
        </w:rPr>
        <w:t xml:space="preserve">through </w:t>
      </w:r>
      <w:r w:rsidR="00E94ACD" w:rsidRPr="003D5C80">
        <w:rPr>
          <w:rFonts w:eastAsiaTheme="minorHAnsi"/>
          <w:strike/>
          <w:sz w:val="22"/>
          <w:szCs w:val="22"/>
        </w:rPr>
        <w:t>the selection of Facilitators</w:t>
      </w:r>
    </w:p>
    <w:p w14:paraId="5870897A" w14:textId="6999D950" w:rsidR="002A5C49" w:rsidRPr="003D5C80" w:rsidRDefault="002A5C49" w:rsidP="002A5C49">
      <w:pPr>
        <w:numPr>
          <w:ilvl w:val="0"/>
          <w:numId w:val="44"/>
        </w:numPr>
        <w:tabs>
          <w:tab w:val="clear" w:pos="1247"/>
          <w:tab w:val="clear" w:pos="1814"/>
          <w:tab w:val="clear" w:pos="2381"/>
          <w:tab w:val="clear" w:pos="2948"/>
          <w:tab w:val="clear" w:pos="3515"/>
        </w:tabs>
        <w:spacing w:after="200" w:line="276" w:lineRule="auto"/>
        <w:contextualSpacing/>
        <w:rPr>
          <w:rFonts w:eastAsiaTheme="minorHAnsi"/>
          <w:strike/>
          <w:sz w:val="22"/>
          <w:szCs w:val="22"/>
        </w:rPr>
      </w:pPr>
      <w:r w:rsidRPr="003D5C80">
        <w:rPr>
          <w:rFonts w:eastAsiaTheme="minorHAnsi"/>
          <w:strike/>
          <w:sz w:val="22"/>
          <w:szCs w:val="22"/>
        </w:rPr>
        <w:t xml:space="preserve">Consider and facilitate the negotiation of draft resolutions and decisions for consideration by the </w:t>
      </w:r>
      <w:r w:rsidR="00142063" w:rsidRPr="003D5C80">
        <w:rPr>
          <w:rFonts w:eastAsiaTheme="minorHAnsi"/>
          <w:strike/>
          <w:sz w:val="22"/>
          <w:szCs w:val="22"/>
        </w:rPr>
        <w:t xml:space="preserve">Environment </w:t>
      </w:r>
      <w:r w:rsidRPr="003D5C80">
        <w:rPr>
          <w:rFonts w:eastAsiaTheme="minorHAnsi"/>
          <w:strike/>
          <w:sz w:val="22"/>
          <w:szCs w:val="22"/>
        </w:rPr>
        <w:t xml:space="preserve">Assembly, until the beginning of its </w:t>
      </w:r>
      <w:proofErr w:type="gramStart"/>
      <w:r w:rsidRPr="003D5C80">
        <w:rPr>
          <w:rFonts w:eastAsiaTheme="minorHAnsi"/>
          <w:strike/>
          <w:sz w:val="22"/>
          <w:szCs w:val="22"/>
        </w:rPr>
        <w:t>session;</w:t>
      </w:r>
      <w:proofErr w:type="gramEnd"/>
    </w:p>
    <w:p w14:paraId="265B4193" w14:textId="30D9B983" w:rsidR="00753653" w:rsidRPr="00C112C4" w:rsidRDefault="00C9435D" w:rsidP="00753653">
      <w:pPr>
        <w:numPr>
          <w:ilvl w:val="0"/>
          <w:numId w:val="44"/>
        </w:numPr>
        <w:tabs>
          <w:tab w:val="clear" w:pos="1247"/>
          <w:tab w:val="clear" w:pos="1814"/>
          <w:tab w:val="clear" w:pos="2381"/>
          <w:tab w:val="clear" w:pos="2948"/>
          <w:tab w:val="clear" w:pos="3515"/>
        </w:tabs>
        <w:spacing w:after="200" w:line="276" w:lineRule="auto"/>
        <w:contextualSpacing/>
        <w:rPr>
          <w:rFonts w:eastAsiaTheme="minorHAnsi"/>
          <w:sz w:val="22"/>
          <w:szCs w:val="22"/>
        </w:rPr>
      </w:pPr>
      <w:commentRangeStart w:id="29"/>
      <w:r w:rsidRPr="003D5C80">
        <w:rPr>
          <w:rFonts w:eastAsiaTheme="minorHAnsi"/>
          <w:b/>
          <w:bCs/>
          <w:sz w:val="22"/>
          <w:szCs w:val="22"/>
        </w:rPr>
        <w:t>Coordinate with the UNEA Bureau and its President to</w:t>
      </w:r>
      <w:r w:rsidRPr="00C9435D">
        <w:rPr>
          <w:rFonts w:eastAsiaTheme="minorHAnsi"/>
          <w:sz w:val="22"/>
          <w:szCs w:val="22"/>
        </w:rPr>
        <w:t xml:space="preserve"> </w:t>
      </w:r>
      <w:r w:rsidR="003D5C80">
        <w:rPr>
          <w:rFonts w:eastAsiaTheme="minorHAnsi"/>
          <w:sz w:val="22"/>
          <w:szCs w:val="22"/>
        </w:rPr>
        <w:t>e</w:t>
      </w:r>
      <w:r w:rsidR="00753653" w:rsidRPr="00C112C4">
        <w:rPr>
          <w:rFonts w:eastAsiaTheme="minorHAnsi"/>
          <w:sz w:val="22"/>
          <w:szCs w:val="22"/>
        </w:rPr>
        <w:t xml:space="preserve">nsure that </w:t>
      </w:r>
      <w:r w:rsidR="003D5C80" w:rsidRPr="003D5C80">
        <w:rPr>
          <w:rFonts w:eastAsiaTheme="minorHAnsi"/>
          <w:strike/>
          <w:sz w:val="22"/>
          <w:szCs w:val="22"/>
        </w:rPr>
        <w:t>there is coherence and complementarity between</w:t>
      </w:r>
      <w:r w:rsidR="003D5C80" w:rsidRPr="003D5C80">
        <w:rPr>
          <w:rFonts w:eastAsiaTheme="minorHAnsi"/>
          <w:sz w:val="22"/>
          <w:szCs w:val="22"/>
        </w:rPr>
        <w:t xml:space="preserve"> </w:t>
      </w:r>
      <w:r w:rsidR="00753653" w:rsidRPr="00C112C4">
        <w:rPr>
          <w:rFonts w:eastAsiaTheme="minorHAnsi"/>
          <w:sz w:val="22"/>
          <w:szCs w:val="22"/>
        </w:rPr>
        <w:t xml:space="preserve">the work of the </w:t>
      </w:r>
      <w:r w:rsidR="00753653" w:rsidRPr="00C112C4">
        <w:rPr>
          <w:rFonts w:eastAsiaTheme="minorHAnsi"/>
          <w:sz w:val="22"/>
          <w:szCs w:val="22"/>
        </w:rPr>
        <w:t xml:space="preserve">Committee </w:t>
      </w:r>
      <w:r w:rsidRPr="003D5C80">
        <w:rPr>
          <w:rFonts w:eastAsiaTheme="minorHAnsi"/>
          <w:b/>
          <w:bCs/>
          <w:sz w:val="22"/>
          <w:szCs w:val="22"/>
        </w:rPr>
        <w:t>is coherent, complementary and in support of the decision-making process of</w:t>
      </w:r>
      <w:r w:rsidRPr="00C9435D">
        <w:rPr>
          <w:rFonts w:eastAsiaTheme="minorHAnsi"/>
          <w:sz w:val="22"/>
          <w:szCs w:val="22"/>
        </w:rPr>
        <w:t xml:space="preserve"> </w:t>
      </w:r>
      <w:commentRangeEnd w:id="29"/>
      <w:r w:rsidR="00DA2BF3">
        <w:rPr>
          <w:rStyle w:val="CommentReference"/>
        </w:rPr>
        <w:commentReference w:id="29"/>
      </w:r>
      <w:r w:rsidR="00753653" w:rsidRPr="00C112C4">
        <w:rPr>
          <w:rFonts w:eastAsiaTheme="minorHAnsi"/>
          <w:sz w:val="22"/>
          <w:szCs w:val="22"/>
        </w:rPr>
        <w:t>the Environme</w:t>
      </w:r>
      <w:r w:rsidR="00753653" w:rsidRPr="00C112C4">
        <w:rPr>
          <w:rFonts w:eastAsiaTheme="minorHAnsi"/>
          <w:sz w:val="22"/>
          <w:szCs w:val="22"/>
        </w:rPr>
        <w:t xml:space="preserve">nt Assembly. </w:t>
      </w:r>
    </w:p>
    <w:p w14:paraId="15EF5F60" w14:textId="77777777" w:rsidR="00753653" w:rsidRPr="00FE3539" w:rsidRDefault="00753653" w:rsidP="00753653">
      <w:pPr>
        <w:tabs>
          <w:tab w:val="clear" w:pos="1247"/>
          <w:tab w:val="clear" w:pos="1814"/>
          <w:tab w:val="clear" w:pos="2381"/>
          <w:tab w:val="clear" w:pos="2948"/>
          <w:tab w:val="clear" w:pos="3515"/>
        </w:tabs>
        <w:spacing w:line="276" w:lineRule="auto"/>
        <w:rPr>
          <w:rFonts w:eastAsiaTheme="minorHAnsi"/>
          <w:sz w:val="22"/>
          <w:szCs w:val="22"/>
          <w:u w:val="single"/>
        </w:rPr>
      </w:pPr>
    </w:p>
    <w:p w14:paraId="1B2AAE7C" w14:textId="77777777" w:rsidR="00753653" w:rsidRPr="00FE3539" w:rsidRDefault="00753653" w:rsidP="00753653">
      <w:pPr>
        <w:tabs>
          <w:tab w:val="clear" w:pos="1247"/>
          <w:tab w:val="clear" w:pos="1814"/>
          <w:tab w:val="clear" w:pos="2381"/>
          <w:tab w:val="clear" w:pos="2948"/>
          <w:tab w:val="clear" w:pos="3515"/>
        </w:tabs>
        <w:spacing w:line="276" w:lineRule="auto"/>
        <w:rPr>
          <w:rFonts w:eastAsiaTheme="minorHAnsi"/>
          <w:sz w:val="22"/>
          <w:szCs w:val="22"/>
          <w:u w:val="single"/>
        </w:rPr>
      </w:pPr>
      <w:r w:rsidRPr="00FE3539">
        <w:rPr>
          <w:rFonts w:eastAsiaTheme="minorHAnsi"/>
          <w:sz w:val="22"/>
          <w:szCs w:val="22"/>
          <w:u w:val="single"/>
        </w:rPr>
        <w:t xml:space="preserve">Final provisions </w:t>
      </w:r>
    </w:p>
    <w:p w14:paraId="09B84405" w14:textId="77777777" w:rsidR="00FE3539" w:rsidRDefault="00FE3539" w:rsidP="00753653">
      <w:pPr>
        <w:tabs>
          <w:tab w:val="clear" w:pos="1247"/>
          <w:tab w:val="clear" w:pos="1814"/>
          <w:tab w:val="clear" w:pos="2381"/>
          <w:tab w:val="clear" w:pos="2948"/>
          <w:tab w:val="clear" w:pos="3515"/>
        </w:tabs>
        <w:spacing w:line="276" w:lineRule="auto"/>
        <w:rPr>
          <w:rFonts w:eastAsiaTheme="minorHAnsi"/>
          <w:sz w:val="22"/>
          <w:szCs w:val="22"/>
        </w:rPr>
      </w:pPr>
    </w:p>
    <w:p w14:paraId="43350BB4" w14:textId="17D60CDD" w:rsidR="00753653" w:rsidRPr="00FE3539" w:rsidRDefault="000B36CF" w:rsidP="00753653">
      <w:pPr>
        <w:tabs>
          <w:tab w:val="clear" w:pos="1247"/>
          <w:tab w:val="clear" w:pos="1814"/>
          <w:tab w:val="clear" w:pos="2381"/>
          <w:tab w:val="clear" w:pos="2948"/>
          <w:tab w:val="clear" w:pos="3515"/>
        </w:tabs>
        <w:spacing w:line="276" w:lineRule="auto"/>
        <w:rPr>
          <w:rFonts w:eastAsiaTheme="minorHAnsi"/>
          <w:sz w:val="22"/>
          <w:szCs w:val="22"/>
        </w:rPr>
      </w:pPr>
      <w:r w:rsidRPr="00FE3539">
        <w:rPr>
          <w:rFonts w:eastAsiaTheme="minorHAnsi"/>
          <w:sz w:val="22"/>
          <w:szCs w:val="22"/>
        </w:rPr>
        <w:t>11</w:t>
      </w:r>
      <w:r w:rsidR="00753653" w:rsidRPr="00FE3539">
        <w:rPr>
          <w:rFonts w:eastAsiaTheme="minorHAnsi"/>
          <w:sz w:val="22"/>
          <w:szCs w:val="22"/>
        </w:rPr>
        <w:t>. The Bureau shall conduct its business in English.</w:t>
      </w:r>
    </w:p>
    <w:p w14:paraId="650EE389" w14:textId="77777777" w:rsidR="00753653" w:rsidRPr="00FE3539" w:rsidRDefault="00753653" w:rsidP="00753653">
      <w:pPr>
        <w:tabs>
          <w:tab w:val="clear" w:pos="1247"/>
          <w:tab w:val="clear" w:pos="1814"/>
          <w:tab w:val="clear" w:pos="2381"/>
          <w:tab w:val="clear" w:pos="2948"/>
          <w:tab w:val="clear" w:pos="3515"/>
        </w:tabs>
        <w:spacing w:line="276" w:lineRule="auto"/>
        <w:rPr>
          <w:rFonts w:eastAsiaTheme="minorHAnsi"/>
          <w:sz w:val="22"/>
          <w:szCs w:val="22"/>
        </w:rPr>
      </w:pPr>
    </w:p>
    <w:p w14:paraId="073BF53C" w14:textId="08D65862" w:rsidR="00753653" w:rsidRPr="00FE3539" w:rsidRDefault="00753653" w:rsidP="00753653">
      <w:pPr>
        <w:tabs>
          <w:tab w:val="clear" w:pos="1247"/>
          <w:tab w:val="clear" w:pos="1814"/>
          <w:tab w:val="clear" w:pos="2381"/>
          <w:tab w:val="clear" w:pos="2948"/>
          <w:tab w:val="clear" w:pos="3515"/>
        </w:tabs>
        <w:spacing w:line="276" w:lineRule="auto"/>
        <w:rPr>
          <w:rFonts w:eastAsiaTheme="minorHAnsi"/>
          <w:sz w:val="22"/>
          <w:szCs w:val="22"/>
        </w:rPr>
      </w:pPr>
    </w:p>
    <w:p w14:paraId="7A80F9BF" w14:textId="77777777" w:rsidR="00953B67" w:rsidRPr="00FE3539" w:rsidRDefault="00953B67" w:rsidP="00953B67">
      <w:pPr>
        <w:tabs>
          <w:tab w:val="clear" w:pos="1247"/>
          <w:tab w:val="clear" w:pos="1814"/>
          <w:tab w:val="clear" w:pos="2381"/>
          <w:tab w:val="clear" w:pos="2948"/>
          <w:tab w:val="clear" w:pos="3515"/>
        </w:tabs>
        <w:spacing w:line="276" w:lineRule="auto"/>
        <w:rPr>
          <w:rFonts w:eastAsiaTheme="minorHAnsi"/>
          <w:sz w:val="22"/>
          <w:szCs w:val="22"/>
        </w:rPr>
      </w:pPr>
      <w:commentRangeStart w:id="30"/>
      <w:commentRangeStart w:id="31"/>
      <w:r w:rsidRPr="00FE3539">
        <w:rPr>
          <w:rFonts w:eastAsiaTheme="minorHAnsi"/>
          <w:i/>
          <w:iCs/>
          <w:sz w:val="22"/>
          <w:szCs w:val="22"/>
        </w:rPr>
        <w:t xml:space="preserve">These Terms of Reference were adopted by the </w:t>
      </w:r>
      <w:r w:rsidRPr="009B30C5">
        <w:rPr>
          <w:rFonts w:eastAsiaTheme="minorHAnsi"/>
          <w:b/>
          <w:bCs/>
          <w:i/>
          <w:iCs/>
          <w:sz w:val="22"/>
          <w:szCs w:val="22"/>
        </w:rPr>
        <w:t>UN Environment Assembly</w:t>
      </w:r>
      <w:r w:rsidRPr="00FE3539">
        <w:rPr>
          <w:rFonts w:eastAsiaTheme="minorHAnsi"/>
          <w:i/>
          <w:iCs/>
          <w:sz w:val="22"/>
          <w:szCs w:val="22"/>
        </w:rPr>
        <w:t xml:space="preserve"> on ______ and may be subsequently amended with the agreement of all the members of the Bureau</w:t>
      </w:r>
      <w:r w:rsidRPr="009B30C5">
        <w:rPr>
          <w:rFonts w:eastAsiaTheme="minorHAnsi"/>
          <w:b/>
          <w:bCs/>
          <w:i/>
          <w:iCs/>
          <w:sz w:val="22"/>
          <w:szCs w:val="22"/>
        </w:rPr>
        <w:t>, without prejudice to the Rules of Procedure</w:t>
      </w:r>
      <w:r w:rsidRPr="00FE3539">
        <w:rPr>
          <w:rFonts w:eastAsiaTheme="minorHAnsi"/>
          <w:i/>
          <w:iCs/>
          <w:sz w:val="22"/>
          <w:szCs w:val="22"/>
        </w:rPr>
        <w:t xml:space="preserve">. </w:t>
      </w:r>
      <w:commentRangeEnd w:id="30"/>
      <w:r>
        <w:rPr>
          <w:rStyle w:val="CommentReference"/>
        </w:rPr>
        <w:commentReference w:id="30"/>
      </w:r>
      <w:commentRangeEnd w:id="31"/>
      <w:r>
        <w:rPr>
          <w:rStyle w:val="CommentReference"/>
        </w:rPr>
        <w:commentReference w:id="31"/>
      </w:r>
    </w:p>
    <w:p w14:paraId="223BB8F2" w14:textId="065809EA" w:rsidR="00753653" w:rsidRPr="00FE3539" w:rsidRDefault="00753653" w:rsidP="00953B67">
      <w:pPr>
        <w:tabs>
          <w:tab w:val="clear" w:pos="1247"/>
          <w:tab w:val="clear" w:pos="1814"/>
          <w:tab w:val="clear" w:pos="2381"/>
          <w:tab w:val="clear" w:pos="2948"/>
          <w:tab w:val="clear" w:pos="3515"/>
        </w:tabs>
        <w:spacing w:line="276" w:lineRule="auto"/>
        <w:rPr>
          <w:rFonts w:eastAsiaTheme="minorHAnsi"/>
          <w:i/>
          <w:iCs/>
          <w:sz w:val="22"/>
          <w:szCs w:val="22"/>
        </w:rPr>
      </w:pPr>
    </w:p>
    <w:sectPr w:rsidR="00753653" w:rsidRPr="00FE3539" w:rsidSect="00FE3539">
      <w:footerReference w:type="default" r:id="rId19"/>
      <w:headerReference w:type="first" r:id="rId20"/>
      <w:type w:val="continuous"/>
      <w:pgSz w:w="11906" w:h="16838" w:code="9"/>
      <w:pgMar w:top="1170" w:right="992" w:bottom="900" w:left="1418" w:header="539" w:footer="975" w:gutter="0"/>
      <w:cols w:space="539"/>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 w:author="Ulf Bjornholm" w:date="2020-05-21T14:44:00Z" w:initials="UB">
    <w:p w14:paraId="3CAD6185" w14:textId="0CBD79C6" w:rsidR="00663A2D" w:rsidRDefault="00663A2D">
      <w:pPr>
        <w:pStyle w:val="CommentText"/>
      </w:pPr>
      <w:r>
        <w:rPr>
          <w:rStyle w:val="CommentReference"/>
        </w:rPr>
        <w:annotationRef/>
      </w:r>
      <w:r>
        <w:t>EU</w:t>
      </w:r>
    </w:p>
  </w:comment>
  <w:comment w:id="2" w:author="Stadler Trengove" w:date="2020-06-02T18:11:00Z" w:initials="ST">
    <w:p w14:paraId="02AD4A65" w14:textId="03C1FD14" w:rsidR="009B649B" w:rsidRDefault="009B649B">
      <w:pPr>
        <w:pStyle w:val="CommentText"/>
      </w:pPr>
      <w:r>
        <w:rPr>
          <w:rStyle w:val="CommentReference"/>
        </w:rPr>
        <w:annotationRef/>
      </w:r>
      <w:r>
        <w:t xml:space="preserve">OK.  Apart from Brazil – nobody questioned the fact that the Chair of the COR did not have the right to vote.  </w:t>
      </w:r>
    </w:p>
  </w:comment>
  <w:comment w:id="4" w:author="Ulf Bjornholm" w:date="2020-05-21T14:43:00Z" w:initials="UB">
    <w:p w14:paraId="16974CCC" w14:textId="61371C8C" w:rsidR="00663A2D" w:rsidRDefault="00663A2D">
      <w:pPr>
        <w:pStyle w:val="CommentText"/>
      </w:pPr>
      <w:r>
        <w:rPr>
          <w:rStyle w:val="CommentReference"/>
        </w:rPr>
        <w:annotationRef/>
      </w:r>
      <w:r>
        <w:t>Brazil</w:t>
      </w:r>
      <w:r w:rsidR="009A4E4E">
        <w:t xml:space="preserve"> – I would </w:t>
      </w:r>
      <w:proofErr w:type="spellStart"/>
      <w:r w:rsidR="009A4E4E">
        <w:t>advice</w:t>
      </w:r>
      <w:proofErr w:type="spellEnd"/>
      <w:r w:rsidR="009A4E4E">
        <w:t xml:space="preserve"> against as it curtails the room for maneuver for the President</w:t>
      </w:r>
    </w:p>
  </w:comment>
  <w:comment w:id="5" w:author="Ulf Bjornholm" w:date="2020-05-21T14:44:00Z" w:initials="UB">
    <w:p w14:paraId="5BF567F6" w14:textId="1A6EE6B5" w:rsidR="00663A2D" w:rsidRPr="001C78D8" w:rsidRDefault="00663A2D">
      <w:pPr>
        <w:pStyle w:val="CommentText"/>
        <w:rPr>
          <w:lang w:val="sv-SE"/>
        </w:rPr>
      </w:pPr>
      <w:r>
        <w:rPr>
          <w:rStyle w:val="CommentReference"/>
        </w:rPr>
        <w:annotationRef/>
      </w:r>
      <w:r w:rsidRPr="001C78D8">
        <w:rPr>
          <w:lang w:val="sv-SE"/>
        </w:rPr>
        <w:t>EU</w:t>
      </w:r>
    </w:p>
  </w:comment>
  <w:comment w:id="7" w:author="Ulf Bjornholm" w:date="2020-05-22T11:38:00Z" w:initials="UB">
    <w:p w14:paraId="076C10F1" w14:textId="7D29E9EF" w:rsidR="00C754C8" w:rsidRPr="001C78D8" w:rsidRDefault="00C754C8">
      <w:pPr>
        <w:pStyle w:val="CommentText"/>
        <w:rPr>
          <w:lang w:val="sv-SE"/>
        </w:rPr>
      </w:pPr>
      <w:r>
        <w:rPr>
          <w:rStyle w:val="CommentReference"/>
        </w:rPr>
        <w:annotationRef/>
      </w:r>
      <w:r w:rsidRPr="001C78D8">
        <w:rPr>
          <w:lang w:val="sv-SE"/>
        </w:rPr>
        <w:t xml:space="preserve">Brazil </w:t>
      </w:r>
    </w:p>
  </w:comment>
  <w:comment w:id="8" w:author="Stadler Trengove" w:date="2020-06-02T18:13:00Z" w:initials="ST">
    <w:p w14:paraId="4416A4F5" w14:textId="2540F0CD" w:rsidR="009B649B" w:rsidRPr="001C78D8" w:rsidRDefault="009B649B">
      <w:pPr>
        <w:pStyle w:val="CommentText"/>
        <w:rPr>
          <w:lang w:val="sv-SE"/>
        </w:rPr>
      </w:pPr>
      <w:r>
        <w:rPr>
          <w:rStyle w:val="CommentReference"/>
        </w:rPr>
        <w:annotationRef/>
      </w:r>
      <w:r w:rsidRPr="001C78D8">
        <w:rPr>
          <w:lang w:val="sv-SE"/>
        </w:rPr>
        <w:t xml:space="preserve">OK.  </w:t>
      </w:r>
    </w:p>
  </w:comment>
  <w:comment w:id="9" w:author="Ulf Bjornholm" w:date="2020-05-22T11:38:00Z" w:initials="UB">
    <w:p w14:paraId="1FF8B76D" w14:textId="1AB17A86" w:rsidR="00C754C8" w:rsidRPr="001C78D8" w:rsidRDefault="00C754C8">
      <w:pPr>
        <w:pStyle w:val="CommentText"/>
        <w:rPr>
          <w:lang w:val="sv-SE"/>
        </w:rPr>
      </w:pPr>
      <w:r>
        <w:rPr>
          <w:rStyle w:val="CommentReference"/>
        </w:rPr>
        <w:annotationRef/>
      </w:r>
      <w:r w:rsidRPr="001C78D8">
        <w:rPr>
          <w:lang w:val="sv-SE"/>
        </w:rPr>
        <w:t>Mexico</w:t>
      </w:r>
    </w:p>
  </w:comment>
  <w:comment w:id="10" w:author="Stadler Trengove" w:date="2020-06-02T18:13:00Z" w:initials="ST">
    <w:p w14:paraId="4762AB89" w14:textId="6D44D31A" w:rsidR="009B649B" w:rsidRPr="001C78D8" w:rsidRDefault="009B649B">
      <w:pPr>
        <w:pStyle w:val="CommentText"/>
        <w:rPr>
          <w:lang w:val="sv-SE"/>
        </w:rPr>
      </w:pPr>
      <w:r>
        <w:rPr>
          <w:rStyle w:val="CommentReference"/>
        </w:rPr>
        <w:annotationRef/>
      </w:r>
      <w:r w:rsidRPr="001C78D8">
        <w:rPr>
          <w:lang w:val="sv-SE"/>
        </w:rPr>
        <w:t xml:space="preserve">OK.  </w:t>
      </w:r>
    </w:p>
  </w:comment>
  <w:comment w:id="12" w:author="Ulf Bjornholm" w:date="2020-05-21T15:41:00Z" w:initials="UB">
    <w:p w14:paraId="12825844" w14:textId="4861F4B0" w:rsidR="00B33423" w:rsidRDefault="00B33423">
      <w:pPr>
        <w:pStyle w:val="CommentText"/>
      </w:pPr>
      <w:r>
        <w:rPr>
          <w:rStyle w:val="CommentReference"/>
        </w:rPr>
        <w:annotationRef/>
      </w:r>
      <w:r>
        <w:t xml:space="preserve">Brazil: but may delegate to </w:t>
      </w:r>
      <w:proofErr w:type="gramStart"/>
      <w:r>
        <w:t>other</w:t>
      </w:r>
      <w:proofErr w:type="gramEnd"/>
      <w:r>
        <w:t xml:space="preserve"> bureau member</w:t>
      </w:r>
    </w:p>
  </w:comment>
  <w:comment w:id="13" w:author="Stadler Trengove" w:date="2020-06-02T18:14:00Z" w:initials="ST">
    <w:p w14:paraId="3129653C" w14:textId="69C16D6F" w:rsidR="002E7A18" w:rsidRDefault="002E7A18">
      <w:pPr>
        <w:pStyle w:val="CommentText"/>
      </w:pPr>
      <w:r>
        <w:rPr>
          <w:rStyle w:val="CommentReference"/>
        </w:rPr>
        <w:annotationRef/>
      </w:r>
      <w:r>
        <w:t xml:space="preserve">Yes – he can delegate.  </w:t>
      </w:r>
    </w:p>
  </w:comment>
  <w:comment w:id="14" w:author="Ulf Bjornholm" w:date="2020-06-18T13:33:00Z" w:initials="UB">
    <w:p w14:paraId="489061B4" w14:textId="41E18953" w:rsidR="00910A23" w:rsidRDefault="00910A23">
      <w:pPr>
        <w:pStyle w:val="CommentText"/>
      </w:pPr>
      <w:r>
        <w:rPr>
          <w:rStyle w:val="CommentReference"/>
        </w:rPr>
        <w:annotationRef/>
      </w:r>
      <w:r>
        <w:t xml:space="preserve">Redundant - duplicates </w:t>
      </w:r>
      <w:r w:rsidR="00FE6859">
        <w:t xml:space="preserve">para 5. </w:t>
      </w:r>
    </w:p>
  </w:comment>
  <w:comment w:id="15" w:author="Ulf Bjornholm" w:date="2020-05-21T16:51:00Z" w:initials="UB">
    <w:p w14:paraId="1C2994E2" w14:textId="35C0FA5E" w:rsidR="00F84200" w:rsidRPr="001C78D8" w:rsidRDefault="00F84200">
      <w:pPr>
        <w:pStyle w:val="CommentText"/>
      </w:pPr>
      <w:r>
        <w:rPr>
          <w:rStyle w:val="CommentReference"/>
        </w:rPr>
        <w:annotationRef/>
      </w:r>
      <w:r w:rsidRPr="001C78D8">
        <w:t>Algeria</w:t>
      </w:r>
    </w:p>
  </w:comment>
  <w:comment w:id="16" w:author="Stadler Trengove" w:date="2020-06-02T18:15:00Z" w:initials="ST">
    <w:p w14:paraId="672D5CB2" w14:textId="21438632" w:rsidR="002E7A18" w:rsidRDefault="002E7A18">
      <w:pPr>
        <w:pStyle w:val="CommentText"/>
      </w:pPr>
      <w:r>
        <w:rPr>
          <w:rStyle w:val="CommentReference"/>
        </w:rPr>
        <w:annotationRef/>
      </w:r>
      <w:r>
        <w:t xml:space="preserve">OK.  </w:t>
      </w:r>
    </w:p>
  </w:comment>
  <w:comment w:id="17" w:author="Ulf Bjornholm" w:date="2020-06-18T13:46:00Z" w:initials="UB">
    <w:p w14:paraId="3CEFF846" w14:textId="4B4CF9B0" w:rsidR="00FF40F5" w:rsidRDefault="00FF40F5">
      <w:pPr>
        <w:pStyle w:val="CommentText"/>
      </w:pPr>
      <w:r>
        <w:rPr>
          <w:rStyle w:val="CommentReference"/>
        </w:rPr>
        <w:annotationRef/>
      </w:r>
      <w:r w:rsidRPr="00FF40F5">
        <w:t xml:space="preserve">EU: add at the end (fits best under the main doc): engaging with MEAs to </w:t>
      </w:r>
      <w:proofErr w:type="spellStart"/>
      <w:r w:rsidRPr="00FF40F5">
        <w:t>synchronise</w:t>
      </w:r>
      <w:proofErr w:type="spellEnd"/>
      <w:r w:rsidRPr="00FF40F5">
        <w:t xml:space="preserve"> outcomes of the UNEA, while keeping in mind the separate mandates of UNEA and MEAs</w:t>
      </w:r>
    </w:p>
  </w:comment>
  <w:comment w:id="18" w:author="Ulf Bjornholm" w:date="2020-05-21T15:56:00Z" w:initials="UB">
    <w:p w14:paraId="5CE8CF80" w14:textId="63F21B0C" w:rsidR="00AF7471" w:rsidRDefault="00AF7471">
      <w:pPr>
        <w:pStyle w:val="CommentText"/>
      </w:pPr>
      <w:r>
        <w:rPr>
          <w:rStyle w:val="CommentReference"/>
        </w:rPr>
        <w:annotationRef/>
      </w:r>
      <w:r>
        <w:t>Brazil</w:t>
      </w:r>
      <w:r w:rsidR="00AB212D">
        <w:t xml:space="preserve"> and Mexico</w:t>
      </w:r>
      <w:r>
        <w:t>: only valid during UNEA meeting itself</w:t>
      </w:r>
    </w:p>
  </w:comment>
  <w:comment w:id="20" w:author="Ulf Bjornholm" w:date="2020-05-21T16:30:00Z" w:initials="UB">
    <w:p w14:paraId="1612B185" w14:textId="0AE0A3EC" w:rsidR="00EA2780" w:rsidRDefault="00EA2780">
      <w:pPr>
        <w:pStyle w:val="CommentText"/>
      </w:pPr>
      <w:r>
        <w:rPr>
          <w:rStyle w:val="CommentReference"/>
        </w:rPr>
        <w:annotationRef/>
      </w:r>
      <w:r>
        <w:t xml:space="preserve">I think this text can be deleted – it will be dealt with in the UNE decision on the CPR based review. </w:t>
      </w:r>
    </w:p>
  </w:comment>
  <w:comment w:id="21" w:author="Stadler Trengove" w:date="2020-06-02T18:19:00Z" w:initials="ST">
    <w:p w14:paraId="3B4E419C" w14:textId="6BB5C44C" w:rsidR="002E7A18" w:rsidRDefault="002E7A18">
      <w:pPr>
        <w:pStyle w:val="CommentText"/>
      </w:pPr>
      <w:r>
        <w:rPr>
          <w:rStyle w:val="CommentReference"/>
        </w:rPr>
        <w:annotationRef/>
      </w:r>
      <w:r>
        <w:t xml:space="preserve">OK.  </w:t>
      </w:r>
    </w:p>
  </w:comment>
  <w:comment w:id="22" w:author="Ulf Bjornholm" w:date="2020-05-21T16:35:00Z" w:initials="UB">
    <w:p w14:paraId="7F1F9480" w14:textId="23FF40F0" w:rsidR="0074379B" w:rsidRDefault="0074379B">
      <w:pPr>
        <w:pStyle w:val="CommentText"/>
      </w:pPr>
      <w:r>
        <w:rPr>
          <w:rStyle w:val="CommentReference"/>
        </w:rPr>
        <w:annotationRef/>
      </w:r>
      <w:r>
        <w:t>BRA: Ensure coherence with para 2 in the other TOR</w:t>
      </w:r>
    </w:p>
  </w:comment>
  <w:comment w:id="23" w:author="Ulf Bjornholm" w:date="2020-05-21T16:40:00Z" w:initials="UB">
    <w:p w14:paraId="6FDAF461" w14:textId="75EB92E4" w:rsidR="000A055D" w:rsidRDefault="000A055D">
      <w:pPr>
        <w:pStyle w:val="CommentText"/>
      </w:pPr>
      <w:r>
        <w:rPr>
          <w:rStyle w:val="CommentReference"/>
        </w:rPr>
        <w:annotationRef/>
      </w:r>
      <w:r>
        <w:t>Make coherent with para 8 in the other TORs</w:t>
      </w:r>
    </w:p>
  </w:comment>
  <w:comment w:id="24" w:author="Ulf Bjornholm" w:date="2020-05-21T16:45:00Z" w:initials="UB">
    <w:p w14:paraId="6FB914FF" w14:textId="092D5579" w:rsidR="000873BD" w:rsidRDefault="000873BD">
      <w:pPr>
        <w:pStyle w:val="CommentText"/>
      </w:pPr>
      <w:r>
        <w:rPr>
          <w:rStyle w:val="CommentReference"/>
        </w:rPr>
        <w:annotationRef/>
      </w:r>
      <w:r>
        <w:t>Brazil has doubts about the usefulness of this para</w:t>
      </w:r>
    </w:p>
  </w:comment>
  <w:comment w:id="25" w:author="Ulf Bjornholm" w:date="2020-05-21T16:47:00Z" w:initials="UB">
    <w:p w14:paraId="060C6B45" w14:textId="271581D1" w:rsidR="00D50FC1" w:rsidRPr="00C754C8" w:rsidRDefault="00D50FC1">
      <w:pPr>
        <w:pStyle w:val="CommentText"/>
        <w:rPr>
          <w:lang w:val="sv-SE"/>
        </w:rPr>
      </w:pPr>
      <w:r>
        <w:rPr>
          <w:rStyle w:val="CommentReference"/>
        </w:rPr>
        <w:annotationRef/>
      </w:r>
      <w:r w:rsidRPr="00C754C8">
        <w:rPr>
          <w:lang w:val="sv-SE"/>
        </w:rPr>
        <w:t>EU</w:t>
      </w:r>
    </w:p>
  </w:comment>
  <w:comment w:id="28" w:author="Ulf Bjornholm" w:date="2020-05-21T16:48:00Z" w:initials="UB">
    <w:p w14:paraId="7DCFB06B" w14:textId="6C071892" w:rsidR="00A10D22" w:rsidRPr="00C754C8" w:rsidRDefault="00A10D22">
      <w:pPr>
        <w:pStyle w:val="CommentText"/>
        <w:rPr>
          <w:lang w:val="sv-SE"/>
        </w:rPr>
      </w:pPr>
      <w:r>
        <w:rPr>
          <w:rStyle w:val="CommentReference"/>
        </w:rPr>
        <w:annotationRef/>
      </w:r>
      <w:r w:rsidRPr="00C754C8">
        <w:rPr>
          <w:lang w:val="sv-SE"/>
        </w:rPr>
        <w:t>EU</w:t>
      </w:r>
    </w:p>
  </w:comment>
  <w:comment w:id="29" w:author="Ulf Bjornholm" w:date="2020-05-21T16:52:00Z" w:initials="UB">
    <w:p w14:paraId="33058E80" w14:textId="33FBB8A3" w:rsidR="00DA2BF3" w:rsidRPr="00C754C8" w:rsidRDefault="00DA2BF3">
      <w:pPr>
        <w:pStyle w:val="CommentText"/>
        <w:rPr>
          <w:lang w:val="sv-SE"/>
        </w:rPr>
      </w:pPr>
      <w:r>
        <w:rPr>
          <w:rStyle w:val="CommentReference"/>
        </w:rPr>
        <w:annotationRef/>
      </w:r>
      <w:r w:rsidRPr="00C754C8">
        <w:rPr>
          <w:lang w:val="sv-SE"/>
        </w:rPr>
        <w:t>EU</w:t>
      </w:r>
    </w:p>
  </w:comment>
  <w:comment w:id="30" w:author="Ulf Bjornholm" w:date="2020-05-21T16:30:00Z" w:initials="UB">
    <w:p w14:paraId="40FA06E1" w14:textId="77777777" w:rsidR="00953B67" w:rsidRDefault="00953B67" w:rsidP="00953B67">
      <w:pPr>
        <w:pStyle w:val="CommentText"/>
      </w:pPr>
      <w:r>
        <w:rPr>
          <w:rStyle w:val="CommentReference"/>
        </w:rPr>
        <w:annotationRef/>
      </w:r>
      <w:r>
        <w:t xml:space="preserve">I think this text can be deleted – it will be dealt with in the UNE decision on the CPR based review. </w:t>
      </w:r>
    </w:p>
  </w:comment>
  <w:comment w:id="31" w:author="Stadler Trengove" w:date="2020-06-02T18:19:00Z" w:initials="ST">
    <w:p w14:paraId="52E6AE31" w14:textId="77777777" w:rsidR="00953B67" w:rsidRDefault="00953B67" w:rsidP="00953B67">
      <w:pPr>
        <w:pStyle w:val="CommentText"/>
      </w:pPr>
      <w:r>
        <w:rPr>
          <w:rStyle w:val="CommentReference"/>
        </w:rPr>
        <w:annotationRef/>
      </w:r>
      <w:r>
        <w:t xml:space="preserve">OK.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3CAD6185" w15:done="0"/>
  <w15:commentEx w15:paraId="02AD4A65" w15:paraIdParent="3CAD6185" w15:done="0"/>
  <w15:commentEx w15:paraId="16974CCC" w15:done="0"/>
  <w15:commentEx w15:paraId="5BF567F6" w15:done="0"/>
  <w15:commentEx w15:paraId="076C10F1" w15:done="0"/>
  <w15:commentEx w15:paraId="4416A4F5" w15:paraIdParent="076C10F1" w15:done="0"/>
  <w15:commentEx w15:paraId="1FF8B76D" w15:done="0"/>
  <w15:commentEx w15:paraId="4762AB89" w15:paraIdParent="1FF8B76D" w15:done="0"/>
  <w15:commentEx w15:paraId="12825844" w15:done="0"/>
  <w15:commentEx w15:paraId="3129653C" w15:paraIdParent="12825844" w15:done="0"/>
  <w15:commentEx w15:paraId="489061B4" w15:done="0"/>
  <w15:commentEx w15:paraId="1C2994E2" w15:done="0"/>
  <w15:commentEx w15:paraId="672D5CB2" w15:paraIdParent="1C2994E2" w15:done="0"/>
  <w15:commentEx w15:paraId="3CEFF846" w15:done="0"/>
  <w15:commentEx w15:paraId="5CE8CF80" w15:done="0"/>
  <w15:commentEx w15:paraId="1612B185" w15:done="0"/>
  <w15:commentEx w15:paraId="3B4E419C" w15:paraIdParent="1612B185" w15:done="0"/>
  <w15:commentEx w15:paraId="7F1F9480" w15:done="0"/>
  <w15:commentEx w15:paraId="6FDAF461" w15:done="0"/>
  <w15:commentEx w15:paraId="6FB914FF" w15:done="0"/>
  <w15:commentEx w15:paraId="060C6B45" w15:done="0"/>
  <w15:commentEx w15:paraId="7DCFB06B" w15:done="0"/>
  <w15:commentEx w15:paraId="33058E80" w15:done="0"/>
  <w15:commentEx w15:paraId="40FA06E1" w15:done="0"/>
  <w15:commentEx w15:paraId="52E6AE31" w15:paraIdParent="40FA06E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711237" w16cex:dateUtc="2020-05-21T11:44:00Z"/>
  <w16cex:commentExtensible w16cex:durableId="22711221" w16cex:dateUtc="2020-05-21T11:43:00Z"/>
  <w16cex:commentExtensible w16cex:durableId="22711243" w16cex:dateUtc="2020-05-21T11:44:00Z"/>
  <w16cex:commentExtensible w16cex:durableId="22723825" w16cex:dateUtc="2020-05-22T08:38:00Z"/>
  <w16cex:commentExtensible w16cex:durableId="22723845" w16cex:dateUtc="2020-05-22T08:38:00Z"/>
  <w16cex:commentExtensible w16cex:durableId="22711FAB" w16cex:dateUtc="2020-05-21T12:41:00Z"/>
  <w16cex:commentExtensible w16cex:durableId="2295EBC5" w16cex:dateUtc="2020-06-18T11:33:00Z"/>
  <w16cex:commentExtensible w16cex:durableId="22712FF5" w16cex:dateUtc="2020-05-21T13:51:00Z"/>
  <w16cex:commentExtensible w16cex:durableId="2295EEA5" w16cex:dateUtc="2020-06-18T11:46:00Z"/>
  <w16cex:commentExtensible w16cex:durableId="2271233F" w16cex:dateUtc="2020-05-21T12:56:00Z"/>
  <w16cex:commentExtensible w16cex:durableId="22712B0D" w16cex:dateUtc="2020-05-21T13:30:00Z"/>
  <w16cex:commentExtensible w16cex:durableId="22712C6D" w16cex:dateUtc="2020-05-21T13:35:00Z"/>
  <w16cex:commentExtensible w16cex:durableId="22712D6E" w16cex:dateUtc="2020-05-21T13:40:00Z"/>
  <w16cex:commentExtensible w16cex:durableId="22712E92" w16cex:dateUtc="2020-05-21T13:45:00Z"/>
  <w16cex:commentExtensible w16cex:durableId="22712F11" w16cex:dateUtc="2020-05-21T13:47:00Z"/>
  <w16cex:commentExtensible w16cex:durableId="22712F4B" w16cex:dateUtc="2020-05-21T13:48:00Z"/>
  <w16cex:commentExtensible w16cex:durableId="22713050" w16cex:dateUtc="2020-05-21T13:52:00Z"/>
  <w16cex:commentExtensible w16cex:durableId="22960B2E" w16cex:dateUtc="2020-05-21T13: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CAD6185" w16cid:durableId="22711237"/>
  <w16cid:commentId w16cid:paraId="02AD4A65" w16cid:durableId="228114B6"/>
  <w16cid:commentId w16cid:paraId="16974CCC" w16cid:durableId="22711221"/>
  <w16cid:commentId w16cid:paraId="5BF567F6" w16cid:durableId="22711243"/>
  <w16cid:commentId w16cid:paraId="076C10F1" w16cid:durableId="22723825"/>
  <w16cid:commentId w16cid:paraId="4416A4F5" w16cid:durableId="2281154F"/>
  <w16cid:commentId w16cid:paraId="1FF8B76D" w16cid:durableId="22723845"/>
  <w16cid:commentId w16cid:paraId="4762AB89" w16cid:durableId="22811564"/>
  <w16cid:commentId w16cid:paraId="12825844" w16cid:durableId="22711FAB"/>
  <w16cid:commentId w16cid:paraId="3129653C" w16cid:durableId="22811583"/>
  <w16cid:commentId w16cid:paraId="489061B4" w16cid:durableId="2295EBC5"/>
  <w16cid:commentId w16cid:paraId="1C2994E2" w16cid:durableId="22712FF5"/>
  <w16cid:commentId w16cid:paraId="672D5CB2" w16cid:durableId="228115D0"/>
  <w16cid:commentId w16cid:paraId="3CEFF846" w16cid:durableId="2295EEA5"/>
  <w16cid:commentId w16cid:paraId="5CE8CF80" w16cid:durableId="2271233F"/>
  <w16cid:commentId w16cid:paraId="1612B185" w16cid:durableId="22712B0D"/>
  <w16cid:commentId w16cid:paraId="3B4E419C" w16cid:durableId="2281169D"/>
  <w16cid:commentId w16cid:paraId="7F1F9480" w16cid:durableId="22712C6D"/>
  <w16cid:commentId w16cid:paraId="6FDAF461" w16cid:durableId="22712D6E"/>
  <w16cid:commentId w16cid:paraId="6FB914FF" w16cid:durableId="22712E92"/>
  <w16cid:commentId w16cid:paraId="060C6B45" w16cid:durableId="22712F11"/>
  <w16cid:commentId w16cid:paraId="7DCFB06B" w16cid:durableId="22712F4B"/>
  <w16cid:commentId w16cid:paraId="33058E80" w16cid:durableId="22713050"/>
  <w16cid:commentId w16cid:paraId="40FA06E1" w16cid:durableId="22960B2E"/>
  <w16cid:commentId w16cid:paraId="52E6AE31" w16cid:durableId="22960B2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D40B87" w14:textId="77777777" w:rsidR="00CC28A3" w:rsidRDefault="00CC28A3">
      <w:r>
        <w:separator/>
      </w:r>
    </w:p>
  </w:endnote>
  <w:endnote w:type="continuationSeparator" w:id="0">
    <w:p w14:paraId="04F56E42" w14:textId="77777777" w:rsidR="00CC28A3" w:rsidRDefault="00CC28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charset w:val="00"/>
    <w:family w:val="auto"/>
    <w:pitch w:val="variable"/>
    <w:sig w:usb0="E0000AFF" w:usb1="5000217F" w:usb2="00000021" w:usb3="00000000" w:csb0="0000019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7F917D" w14:textId="47C3AF9A" w:rsidR="00380C60" w:rsidRDefault="00380C60"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1D530B">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56621E" w14:textId="77777777" w:rsidR="00CC28A3" w:rsidRDefault="00CC28A3" w:rsidP="00D92DE0">
      <w:pPr>
        <w:ind w:left="624"/>
      </w:pPr>
      <w:r>
        <w:separator/>
      </w:r>
    </w:p>
  </w:footnote>
  <w:footnote w:type="continuationSeparator" w:id="0">
    <w:p w14:paraId="7B998683" w14:textId="77777777" w:rsidR="00CC28A3" w:rsidRDefault="00CC28A3">
      <w:r>
        <w:continuationSeparator/>
      </w:r>
    </w:p>
  </w:footnote>
  <w:footnote w:id="1">
    <w:p w14:paraId="15901F8E" w14:textId="77777777" w:rsidR="00F17F40" w:rsidRPr="00C82192" w:rsidRDefault="00F17F40" w:rsidP="00F17F40">
      <w:pPr>
        <w:pStyle w:val="FootnoteText"/>
        <w:rPr>
          <w:lang w:val="en-US"/>
        </w:rPr>
      </w:pPr>
      <w:r w:rsidRPr="00C82192">
        <w:rPr>
          <w:rStyle w:val="FootnoteReference"/>
        </w:rPr>
        <w:footnoteRef/>
      </w:r>
      <w:r w:rsidRPr="00C82192">
        <w:t xml:space="preserve"> </w:t>
      </w:r>
      <w:r w:rsidRPr="00C82192">
        <w:rPr>
          <w:lang w:val="en-US"/>
        </w:rPr>
        <w:t xml:space="preserve">In most cases the relevant language from the rules of procedure has been followed.  However, on occasion, it has been abbreviated for purposes of clarity.  </w:t>
      </w:r>
    </w:p>
  </w:footnote>
  <w:footnote w:id="2">
    <w:p w14:paraId="0006041C" w14:textId="77777777" w:rsidR="00753653" w:rsidRPr="00C82192" w:rsidRDefault="00753653" w:rsidP="00753653">
      <w:pPr>
        <w:pStyle w:val="FootnoteText"/>
        <w:rPr>
          <w:lang w:val="en-GB"/>
        </w:rPr>
      </w:pPr>
      <w:r w:rsidRPr="00C82192">
        <w:rPr>
          <w:rStyle w:val="FootnoteReference"/>
        </w:rPr>
        <w:footnoteRef/>
      </w:r>
      <w:r w:rsidRPr="00C82192">
        <w:rPr>
          <w:lang w:val="en-GB"/>
        </w:rPr>
        <w:t xml:space="preserve"> The five regions are Africa; </w:t>
      </w:r>
      <w:proofErr w:type="gramStart"/>
      <w:r w:rsidRPr="00C82192">
        <w:rPr>
          <w:lang w:val="en-GB"/>
        </w:rPr>
        <w:t>Asia;  Eastern</w:t>
      </w:r>
      <w:proofErr w:type="gramEnd"/>
      <w:r w:rsidRPr="00C82192">
        <w:rPr>
          <w:lang w:val="en-GB"/>
        </w:rPr>
        <w:t xml:space="preserve"> Europe; Latin America; Western European or other States;  </w:t>
      </w:r>
    </w:p>
  </w:footnote>
  <w:footnote w:id="3">
    <w:p w14:paraId="01D84905" w14:textId="77777777" w:rsidR="00753653" w:rsidRPr="00C82192" w:rsidRDefault="00753653" w:rsidP="00753653">
      <w:pPr>
        <w:pStyle w:val="FootnoteText"/>
        <w:rPr>
          <w:lang w:val="en-GB"/>
        </w:rPr>
      </w:pPr>
      <w:r w:rsidRPr="00C82192">
        <w:rPr>
          <w:rStyle w:val="FootnoteReference"/>
        </w:rPr>
        <w:footnoteRef/>
      </w:r>
      <w:r w:rsidRPr="00C82192">
        <w:rPr>
          <w:lang w:val="en-GB"/>
        </w:rPr>
        <w:t xml:space="preserve"> Rule 18 of the Rules of Procedure</w:t>
      </w:r>
    </w:p>
  </w:footnote>
  <w:footnote w:id="4">
    <w:p w14:paraId="10ABF0C3" w14:textId="2606A286" w:rsidR="00EE4E5A" w:rsidRPr="00EE4E5A" w:rsidRDefault="00EE4E5A" w:rsidP="00EE4E5A">
      <w:pPr>
        <w:pStyle w:val="FootnoteText"/>
        <w:rPr>
          <w:b/>
          <w:lang w:val="en-US"/>
        </w:rPr>
      </w:pPr>
      <w:r w:rsidRPr="00C82192">
        <w:rPr>
          <w:rStyle w:val="FootnoteReference"/>
        </w:rPr>
        <w:footnoteRef/>
      </w:r>
      <w:r w:rsidRPr="00C82192">
        <w:rPr>
          <w:lang w:val="en-GB"/>
        </w:rPr>
        <w:t xml:space="preserve"> </w:t>
      </w:r>
      <w:bookmarkStart w:id="3" w:name="_Hlk32348532"/>
      <w:r w:rsidRPr="00C82192">
        <w:rPr>
          <w:lang w:val="en-US"/>
        </w:rPr>
        <w:t xml:space="preserve">Decision taken at the </w:t>
      </w:r>
      <w:r w:rsidR="00F93A64" w:rsidRPr="00C82192">
        <w:rPr>
          <w:lang w:val="en-US"/>
        </w:rPr>
        <w:t>second Joint Meeting of the B</w:t>
      </w:r>
      <w:r w:rsidRPr="00C82192">
        <w:rPr>
          <w:lang w:val="en-US"/>
        </w:rPr>
        <w:t>ureau of the UN Environment Assembly and the Committee of Permanent Representatives on 22 May 2017.</w:t>
      </w:r>
      <w:bookmarkEnd w:id="3"/>
      <w:r w:rsidRPr="00C82192">
        <w:rPr>
          <w:lang w:val="en-US"/>
        </w:rPr>
        <w:t xml:space="preserve"> </w:t>
      </w:r>
      <w:r w:rsidR="009A3B56" w:rsidRPr="00C82192">
        <w:rPr>
          <w:lang w:val="en-US"/>
        </w:rPr>
        <w:t>In addition, Rule 18 of the rules of procedure provides that the chairpersons of sessional committees and working parties shall be invited to participate in meetings of the Bureau.</w:t>
      </w:r>
      <w:r w:rsidR="009A3B56" w:rsidRPr="009A3B56">
        <w:rPr>
          <w:b/>
          <w:lang w:val="en-US"/>
        </w:rPr>
        <w:t xml:space="preserve">  </w:t>
      </w:r>
    </w:p>
  </w:footnote>
  <w:footnote w:id="5">
    <w:p w14:paraId="6175E3B0" w14:textId="77777777" w:rsidR="00753653" w:rsidRPr="008C43CE" w:rsidRDefault="00753653" w:rsidP="00753653">
      <w:pPr>
        <w:pStyle w:val="FootnoteText"/>
        <w:rPr>
          <w:lang w:val="en-GB"/>
        </w:rPr>
      </w:pPr>
      <w:r>
        <w:rPr>
          <w:rStyle w:val="FootnoteReference"/>
        </w:rPr>
        <w:footnoteRef/>
      </w:r>
      <w:r w:rsidRPr="008C43CE">
        <w:rPr>
          <w:lang w:val="en-GB"/>
        </w:rPr>
        <w:t xml:space="preserve"> Rule 19 of the Rules of Procedure</w:t>
      </w:r>
    </w:p>
  </w:footnote>
  <w:footnote w:id="6">
    <w:p w14:paraId="02ACB824" w14:textId="77777777" w:rsidR="00753653" w:rsidRPr="008C43CE" w:rsidRDefault="00753653" w:rsidP="00753653">
      <w:pPr>
        <w:pStyle w:val="FootnoteText"/>
        <w:rPr>
          <w:lang w:val="en-GB"/>
        </w:rPr>
      </w:pPr>
      <w:r>
        <w:rPr>
          <w:rStyle w:val="FootnoteReference"/>
        </w:rPr>
        <w:footnoteRef/>
      </w:r>
      <w:r w:rsidRPr="008C43CE">
        <w:rPr>
          <w:lang w:val="en-GB"/>
        </w:rPr>
        <w:t xml:space="preserve"> Rule 20 of the Rules of Procedure</w:t>
      </w:r>
    </w:p>
  </w:footnote>
  <w:footnote w:id="7">
    <w:p w14:paraId="41F63F59" w14:textId="5B20180F" w:rsidR="00C624EC" w:rsidRPr="00FE3539" w:rsidRDefault="00C624EC">
      <w:pPr>
        <w:pStyle w:val="FootnoteText"/>
        <w:rPr>
          <w:lang w:val="en-US"/>
        </w:rPr>
      </w:pPr>
      <w:r w:rsidRPr="00FE3539">
        <w:rPr>
          <w:rStyle w:val="FootnoteReference"/>
        </w:rPr>
        <w:footnoteRef/>
      </w:r>
      <w:r w:rsidRPr="00FE3539">
        <w:rPr>
          <w:lang w:val="en-GB"/>
        </w:rPr>
        <w:t xml:space="preserve"> </w:t>
      </w:r>
      <w:r w:rsidRPr="00FE3539">
        <w:rPr>
          <w:lang w:val="en-US"/>
        </w:rPr>
        <w:t>Rule 18 of the Rules of Procedure</w:t>
      </w:r>
    </w:p>
  </w:footnote>
  <w:footnote w:id="8">
    <w:p w14:paraId="4E0A598F" w14:textId="6D2B4E09" w:rsidR="002E49E1" w:rsidRPr="00FE3539" w:rsidRDefault="002E49E1">
      <w:pPr>
        <w:pStyle w:val="FootnoteText"/>
        <w:rPr>
          <w:lang w:val="en-US"/>
        </w:rPr>
      </w:pPr>
      <w:r w:rsidRPr="00FE3539">
        <w:rPr>
          <w:rStyle w:val="FootnoteReference"/>
        </w:rPr>
        <w:footnoteRef/>
      </w:r>
      <w:r w:rsidRPr="00FE3539">
        <w:rPr>
          <w:lang w:val="en-GB"/>
        </w:rPr>
        <w:t xml:space="preserve"> </w:t>
      </w:r>
      <w:r w:rsidRPr="00FE3539">
        <w:rPr>
          <w:lang w:val="en-US"/>
        </w:rPr>
        <w:t>Rules 33, 34 and 35 of the Rules of Procedure</w:t>
      </w:r>
    </w:p>
  </w:footnote>
  <w:footnote w:id="9">
    <w:p w14:paraId="6254A777" w14:textId="775DB311" w:rsidR="00462F22" w:rsidRPr="00FE3539" w:rsidRDefault="00462F22">
      <w:pPr>
        <w:pStyle w:val="FootnoteText"/>
        <w:rPr>
          <w:lang w:val="en-GB"/>
        </w:rPr>
      </w:pPr>
      <w:r w:rsidRPr="00FE3539">
        <w:rPr>
          <w:rStyle w:val="FootnoteReference"/>
        </w:rPr>
        <w:footnoteRef/>
      </w:r>
      <w:r w:rsidRPr="00FE3539">
        <w:rPr>
          <w:lang w:val="en-GB"/>
        </w:rPr>
        <w:t xml:space="preserve"> UNEA resolution 3/3 “Contributions of the UNEA to the High-level Political Forum on Sustainable Development”</w:t>
      </w:r>
    </w:p>
  </w:footnote>
  <w:footnote w:id="10">
    <w:p w14:paraId="5D58CFD2" w14:textId="1D121B60" w:rsidR="009362BD" w:rsidRPr="00FE3539" w:rsidRDefault="009362BD">
      <w:pPr>
        <w:pStyle w:val="FootnoteText"/>
        <w:rPr>
          <w:lang w:val="en-US"/>
        </w:rPr>
      </w:pPr>
      <w:r w:rsidRPr="00FE3539">
        <w:rPr>
          <w:rStyle w:val="FootnoteReference"/>
        </w:rPr>
        <w:footnoteRef/>
      </w:r>
      <w:r w:rsidRPr="00FE3539">
        <w:rPr>
          <w:lang w:val="en-GB"/>
        </w:rPr>
        <w:t xml:space="preserve"> </w:t>
      </w:r>
      <w:r w:rsidRPr="00FE3539">
        <w:rPr>
          <w:lang w:val="en-US"/>
        </w:rPr>
        <w:t>Rule 18 of the Rules of Procedure</w:t>
      </w:r>
    </w:p>
  </w:footnote>
  <w:footnote w:id="11">
    <w:p w14:paraId="3720FF3E" w14:textId="77777777" w:rsidR="00753653" w:rsidRPr="008C43CE" w:rsidRDefault="00753653" w:rsidP="00753653">
      <w:pPr>
        <w:pStyle w:val="FootnoteText"/>
        <w:rPr>
          <w:lang w:val="en-GB"/>
        </w:rPr>
      </w:pPr>
      <w:r w:rsidRPr="00FE3539">
        <w:rPr>
          <w:rStyle w:val="FootnoteReference"/>
        </w:rPr>
        <w:footnoteRef/>
      </w:r>
      <w:r w:rsidRPr="00FE3539">
        <w:rPr>
          <w:lang w:val="en-GB"/>
        </w:rPr>
        <w:t xml:space="preserve"> Rule 17 of the Rules of Procedure</w:t>
      </w:r>
    </w:p>
  </w:footnote>
  <w:footnote w:id="12">
    <w:p w14:paraId="59F03C63" w14:textId="2FA428AA" w:rsidR="00920D16" w:rsidRPr="00D972CB" w:rsidRDefault="00920D16">
      <w:pPr>
        <w:pStyle w:val="FootnoteText"/>
        <w:rPr>
          <w:lang w:val="en-US"/>
        </w:rPr>
      </w:pPr>
      <w:r w:rsidRPr="00D972CB">
        <w:rPr>
          <w:rStyle w:val="FootnoteReference"/>
        </w:rPr>
        <w:footnoteRef/>
      </w:r>
      <w:r w:rsidRPr="00D972CB">
        <w:rPr>
          <w:lang w:val="en-GB"/>
        </w:rPr>
        <w:t xml:space="preserve"> </w:t>
      </w:r>
      <w:r w:rsidR="00EA268E" w:rsidRPr="00D972CB">
        <w:rPr>
          <w:lang w:val="en-GB"/>
        </w:rPr>
        <w:t xml:space="preserve"> </w:t>
      </w:r>
      <w:r w:rsidRPr="00D972CB">
        <w:rPr>
          <w:lang w:val="en-GB"/>
        </w:rPr>
        <w:t xml:space="preserve">Governing Council Decision 19/32 entitled “Governance of </w:t>
      </w:r>
      <w:r w:rsidR="00A461F5">
        <w:rPr>
          <w:lang w:val="en-GB"/>
        </w:rPr>
        <w:t>the United Nations Environment Programme</w:t>
      </w:r>
      <w:r w:rsidRPr="00D972CB">
        <w:rPr>
          <w:lang w:val="en-GB"/>
        </w:rPr>
        <w:t xml:space="preserve">”, decided </w:t>
      </w:r>
      <w:r w:rsidR="00D334D7" w:rsidRPr="00D972CB">
        <w:rPr>
          <w:lang w:val="en-GB"/>
        </w:rPr>
        <w:t xml:space="preserve">that the </w:t>
      </w:r>
      <w:r w:rsidRPr="00D972CB">
        <w:rPr>
          <w:lang w:val="en-GB"/>
        </w:rPr>
        <w:t xml:space="preserve">Bureau of </w:t>
      </w:r>
      <w:r w:rsidR="00D334D7" w:rsidRPr="00D972CB">
        <w:rPr>
          <w:lang w:val="en-GB"/>
        </w:rPr>
        <w:t xml:space="preserve">the Committee of Permanent Representatives shall consist of </w:t>
      </w:r>
      <w:r w:rsidRPr="00D972CB">
        <w:rPr>
          <w:lang w:val="en-GB"/>
        </w:rPr>
        <w:t xml:space="preserve">5 members </w:t>
      </w:r>
      <w:r w:rsidR="00D334D7" w:rsidRPr="00D972CB">
        <w:rPr>
          <w:lang w:val="en-GB"/>
        </w:rPr>
        <w:t xml:space="preserve">elected </w:t>
      </w:r>
      <w:r w:rsidRPr="00D972CB">
        <w:rPr>
          <w:lang w:val="en-GB"/>
        </w:rPr>
        <w:t xml:space="preserve">for a 2 year </w:t>
      </w:r>
      <w:proofErr w:type="gramStart"/>
      <w:r w:rsidRPr="00D972CB">
        <w:rPr>
          <w:lang w:val="en-GB"/>
        </w:rPr>
        <w:t>term .</w:t>
      </w:r>
      <w:proofErr w:type="gramEnd"/>
      <w:r w:rsidRPr="00D972CB">
        <w:rPr>
          <w:lang w:val="en-GB"/>
        </w:rPr>
        <w:t xml:space="preserve">  </w:t>
      </w:r>
    </w:p>
  </w:footnote>
  <w:footnote w:id="13">
    <w:p w14:paraId="07ECAFEA" w14:textId="77777777" w:rsidR="00753653" w:rsidRPr="00D972CB" w:rsidRDefault="00753653" w:rsidP="00753653">
      <w:pPr>
        <w:pStyle w:val="FootnoteText"/>
        <w:rPr>
          <w:lang w:val="en-GB"/>
        </w:rPr>
      </w:pPr>
      <w:r w:rsidRPr="00D972CB">
        <w:rPr>
          <w:rStyle w:val="FootnoteReference"/>
        </w:rPr>
        <w:footnoteRef/>
      </w:r>
      <w:r w:rsidRPr="00D972CB">
        <w:rPr>
          <w:lang w:val="en-GB"/>
        </w:rPr>
        <w:t xml:space="preserve"> Rule 18 of the Rules of Procedure as applicable to the Committee of Permanent Representatives</w:t>
      </w:r>
    </w:p>
  </w:footnote>
  <w:footnote w:id="14">
    <w:p w14:paraId="07B14CF5" w14:textId="07C724E0" w:rsidR="004F508D" w:rsidRPr="00D972CB" w:rsidRDefault="004F508D">
      <w:pPr>
        <w:pStyle w:val="FootnoteText"/>
        <w:rPr>
          <w:lang w:val="en-US"/>
        </w:rPr>
      </w:pPr>
      <w:r w:rsidRPr="00D972CB">
        <w:rPr>
          <w:rStyle w:val="FootnoteReference"/>
        </w:rPr>
        <w:footnoteRef/>
      </w:r>
      <w:r w:rsidRPr="00D972CB">
        <w:rPr>
          <w:lang w:val="en-GB"/>
        </w:rPr>
        <w:t xml:space="preserve"> Decision taken at t</w:t>
      </w:r>
      <w:r w:rsidR="00B0135C" w:rsidRPr="00D972CB">
        <w:rPr>
          <w:lang w:val="en-GB"/>
        </w:rPr>
        <w:t>he second Joint Meeting of the B</w:t>
      </w:r>
      <w:r w:rsidRPr="00D972CB">
        <w:rPr>
          <w:lang w:val="en-GB"/>
        </w:rPr>
        <w:t>ureau of the UN Environment Assembly and the Committee of Permanent Representatives on 22 May 2017.</w:t>
      </w:r>
    </w:p>
  </w:footnote>
  <w:footnote w:id="15">
    <w:p w14:paraId="1E256BF1" w14:textId="77777777" w:rsidR="00753653" w:rsidRPr="00EA268E" w:rsidRDefault="00753653" w:rsidP="00753653">
      <w:pPr>
        <w:pStyle w:val="FootnoteText"/>
        <w:rPr>
          <w:lang w:val="en-GB"/>
        </w:rPr>
      </w:pPr>
      <w:r w:rsidRPr="00D972CB">
        <w:rPr>
          <w:rStyle w:val="FootnoteReference"/>
        </w:rPr>
        <w:footnoteRef/>
      </w:r>
      <w:r w:rsidRPr="00D972CB">
        <w:rPr>
          <w:lang w:val="en-GB"/>
        </w:rPr>
        <w:t xml:space="preserve"> Rule 19 of the Rules of Procedure, as applicable to the Committee of Permanent Representatives</w:t>
      </w:r>
    </w:p>
  </w:footnote>
  <w:footnote w:id="16">
    <w:p w14:paraId="1272CE87" w14:textId="47B8E0EB" w:rsidR="00EA268E" w:rsidRPr="00D972CB" w:rsidRDefault="00EA268E">
      <w:pPr>
        <w:pStyle w:val="FootnoteText"/>
        <w:rPr>
          <w:lang w:val="en-US"/>
        </w:rPr>
      </w:pPr>
      <w:r w:rsidRPr="00D972CB">
        <w:rPr>
          <w:rStyle w:val="FootnoteReference"/>
        </w:rPr>
        <w:footnoteRef/>
      </w:r>
      <w:r w:rsidRPr="00D972CB">
        <w:rPr>
          <w:lang w:val="en-GB"/>
        </w:rPr>
        <w:t xml:space="preserve">  Governing Council Decision 19/32 entitled “Governance of </w:t>
      </w:r>
      <w:r w:rsidR="00D850A6">
        <w:rPr>
          <w:lang w:val="en-GB"/>
        </w:rPr>
        <w:t xml:space="preserve">the United </w:t>
      </w:r>
      <w:r w:rsidR="00A461F5">
        <w:rPr>
          <w:lang w:val="en-GB"/>
        </w:rPr>
        <w:t>Nations Environment Programme”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E13118" w14:textId="77777777" w:rsidR="00380C60" w:rsidRDefault="00380C60" w:rsidP="000161D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56FB6"/>
    <w:multiLevelType w:val="hybridMultilevel"/>
    <w:tmpl w:val="EA8CB3A0"/>
    <w:lvl w:ilvl="0" w:tplc="08090001">
      <w:start w:val="1"/>
      <w:numFmt w:val="bullet"/>
      <w:lvlText w:val=""/>
      <w:lvlJc w:val="left"/>
      <w:pPr>
        <w:ind w:left="773" w:hanging="360"/>
      </w:pPr>
      <w:rPr>
        <w:rFonts w:ascii="Symbol" w:hAnsi="Symbol" w:hint="default"/>
      </w:rPr>
    </w:lvl>
    <w:lvl w:ilvl="1" w:tplc="08090003">
      <w:start w:val="1"/>
      <w:numFmt w:val="bullet"/>
      <w:lvlText w:val="o"/>
      <w:lvlJc w:val="left"/>
      <w:pPr>
        <w:ind w:left="1493" w:hanging="360"/>
      </w:pPr>
      <w:rPr>
        <w:rFonts w:ascii="Courier New" w:hAnsi="Courier New" w:cs="Courier New" w:hint="default"/>
      </w:rPr>
    </w:lvl>
    <w:lvl w:ilvl="2" w:tplc="08090005">
      <w:start w:val="1"/>
      <w:numFmt w:val="bullet"/>
      <w:lvlText w:val=""/>
      <w:lvlJc w:val="left"/>
      <w:pPr>
        <w:ind w:left="2213" w:hanging="360"/>
      </w:pPr>
      <w:rPr>
        <w:rFonts w:ascii="Wingdings" w:hAnsi="Wingdings" w:hint="default"/>
      </w:rPr>
    </w:lvl>
    <w:lvl w:ilvl="3" w:tplc="08090001">
      <w:start w:val="1"/>
      <w:numFmt w:val="bullet"/>
      <w:lvlText w:val=""/>
      <w:lvlJc w:val="left"/>
      <w:pPr>
        <w:ind w:left="2933" w:hanging="360"/>
      </w:pPr>
      <w:rPr>
        <w:rFonts w:ascii="Symbol" w:hAnsi="Symbol" w:hint="default"/>
      </w:rPr>
    </w:lvl>
    <w:lvl w:ilvl="4" w:tplc="08090003">
      <w:start w:val="1"/>
      <w:numFmt w:val="bullet"/>
      <w:lvlText w:val="o"/>
      <w:lvlJc w:val="left"/>
      <w:pPr>
        <w:ind w:left="3653" w:hanging="360"/>
      </w:pPr>
      <w:rPr>
        <w:rFonts w:ascii="Courier New" w:hAnsi="Courier New" w:cs="Courier New" w:hint="default"/>
      </w:rPr>
    </w:lvl>
    <w:lvl w:ilvl="5" w:tplc="08090005">
      <w:start w:val="1"/>
      <w:numFmt w:val="bullet"/>
      <w:lvlText w:val=""/>
      <w:lvlJc w:val="left"/>
      <w:pPr>
        <w:ind w:left="4373" w:hanging="360"/>
      </w:pPr>
      <w:rPr>
        <w:rFonts w:ascii="Wingdings" w:hAnsi="Wingdings" w:hint="default"/>
      </w:rPr>
    </w:lvl>
    <w:lvl w:ilvl="6" w:tplc="08090001">
      <w:start w:val="1"/>
      <w:numFmt w:val="bullet"/>
      <w:lvlText w:val=""/>
      <w:lvlJc w:val="left"/>
      <w:pPr>
        <w:ind w:left="5093" w:hanging="360"/>
      </w:pPr>
      <w:rPr>
        <w:rFonts w:ascii="Symbol" w:hAnsi="Symbol" w:hint="default"/>
      </w:rPr>
    </w:lvl>
    <w:lvl w:ilvl="7" w:tplc="08090003">
      <w:start w:val="1"/>
      <w:numFmt w:val="bullet"/>
      <w:lvlText w:val="o"/>
      <w:lvlJc w:val="left"/>
      <w:pPr>
        <w:ind w:left="5813" w:hanging="360"/>
      </w:pPr>
      <w:rPr>
        <w:rFonts w:ascii="Courier New" w:hAnsi="Courier New" w:cs="Courier New" w:hint="default"/>
      </w:rPr>
    </w:lvl>
    <w:lvl w:ilvl="8" w:tplc="08090005">
      <w:start w:val="1"/>
      <w:numFmt w:val="bullet"/>
      <w:lvlText w:val=""/>
      <w:lvlJc w:val="left"/>
      <w:pPr>
        <w:ind w:left="6533" w:hanging="360"/>
      </w:pPr>
      <w:rPr>
        <w:rFonts w:ascii="Wingdings" w:hAnsi="Wingdings" w:hint="default"/>
      </w:rPr>
    </w:lvl>
  </w:abstractNum>
  <w:abstractNum w:abstractNumId="1" w15:restartNumberingAfterBreak="0">
    <w:nsid w:val="05512F86"/>
    <w:multiLevelType w:val="hybridMultilevel"/>
    <w:tmpl w:val="C04CC12C"/>
    <w:lvl w:ilvl="0" w:tplc="04090017">
      <w:start w:val="1"/>
      <w:numFmt w:val="lowerLetter"/>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DE1DC3"/>
    <w:multiLevelType w:val="hybridMultilevel"/>
    <w:tmpl w:val="E8A469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736D84"/>
    <w:multiLevelType w:val="hybridMultilevel"/>
    <w:tmpl w:val="64489F1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89294E"/>
    <w:multiLevelType w:val="hybridMultilevel"/>
    <w:tmpl w:val="8508FF0A"/>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6" w15:restartNumberingAfterBreak="0">
    <w:nsid w:val="21AE3E6F"/>
    <w:multiLevelType w:val="hybridMultilevel"/>
    <w:tmpl w:val="BAD036F2"/>
    <w:lvl w:ilvl="0" w:tplc="43F8EEFE">
      <w:start w:val="1"/>
      <w:numFmt w:val="decimal"/>
      <w:lvlText w:val="%1."/>
      <w:lvlJc w:val="left"/>
      <w:pPr>
        <w:ind w:left="2591" w:hanging="360"/>
      </w:pPr>
      <w:rPr>
        <w:i w:val="0"/>
      </w:rPr>
    </w:lvl>
    <w:lvl w:ilvl="1" w:tplc="04090019">
      <w:start w:val="1"/>
      <w:numFmt w:val="lowerLetter"/>
      <w:lvlText w:val="%2."/>
      <w:lvlJc w:val="left"/>
      <w:pPr>
        <w:ind w:left="3311" w:hanging="360"/>
      </w:pPr>
    </w:lvl>
    <w:lvl w:ilvl="2" w:tplc="0409001B" w:tentative="1">
      <w:start w:val="1"/>
      <w:numFmt w:val="lowerRoman"/>
      <w:lvlText w:val="%3."/>
      <w:lvlJc w:val="right"/>
      <w:pPr>
        <w:ind w:left="4031" w:hanging="180"/>
      </w:pPr>
    </w:lvl>
    <w:lvl w:ilvl="3" w:tplc="0409000F" w:tentative="1">
      <w:start w:val="1"/>
      <w:numFmt w:val="decimal"/>
      <w:lvlText w:val="%4."/>
      <w:lvlJc w:val="left"/>
      <w:pPr>
        <w:ind w:left="4751" w:hanging="360"/>
      </w:pPr>
    </w:lvl>
    <w:lvl w:ilvl="4" w:tplc="04090019" w:tentative="1">
      <w:start w:val="1"/>
      <w:numFmt w:val="lowerLetter"/>
      <w:lvlText w:val="%5."/>
      <w:lvlJc w:val="left"/>
      <w:pPr>
        <w:ind w:left="5471" w:hanging="360"/>
      </w:pPr>
    </w:lvl>
    <w:lvl w:ilvl="5" w:tplc="0409001B" w:tentative="1">
      <w:start w:val="1"/>
      <w:numFmt w:val="lowerRoman"/>
      <w:lvlText w:val="%6."/>
      <w:lvlJc w:val="right"/>
      <w:pPr>
        <w:ind w:left="6191" w:hanging="180"/>
      </w:pPr>
    </w:lvl>
    <w:lvl w:ilvl="6" w:tplc="0409000F" w:tentative="1">
      <w:start w:val="1"/>
      <w:numFmt w:val="decimal"/>
      <w:lvlText w:val="%7."/>
      <w:lvlJc w:val="left"/>
      <w:pPr>
        <w:ind w:left="6911" w:hanging="360"/>
      </w:pPr>
    </w:lvl>
    <w:lvl w:ilvl="7" w:tplc="04090019" w:tentative="1">
      <w:start w:val="1"/>
      <w:numFmt w:val="lowerLetter"/>
      <w:lvlText w:val="%8."/>
      <w:lvlJc w:val="left"/>
      <w:pPr>
        <w:ind w:left="7631" w:hanging="360"/>
      </w:pPr>
    </w:lvl>
    <w:lvl w:ilvl="8" w:tplc="0409001B" w:tentative="1">
      <w:start w:val="1"/>
      <w:numFmt w:val="lowerRoman"/>
      <w:lvlText w:val="%9."/>
      <w:lvlJc w:val="right"/>
      <w:pPr>
        <w:ind w:left="8351" w:hanging="180"/>
      </w:pPr>
    </w:lvl>
  </w:abstractNum>
  <w:abstractNum w:abstractNumId="7" w15:restartNumberingAfterBreak="0">
    <w:nsid w:val="25D934A8"/>
    <w:multiLevelType w:val="hybridMultilevel"/>
    <w:tmpl w:val="47666F56"/>
    <w:lvl w:ilvl="0" w:tplc="A7363450">
      <w:start w:val="1"/>
      <w:numFmt w:val="lowerLetter"/>
      <w:lvlText w:val="(%1)"/>
      <w:lvlJc w:val="left"/>
      <w:pPr>
        <w:ind w:left="720" w:hanging="360"/>
      </w:pPr>
      <w:rPr>
        <w:rFonts w:ascii="Roboto" w:eastAsia="Calibri" w:hAnsi="Roboto"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74E21DF"/>
    <w:multiLevelType w:val="hybridMultilevel"/>
    <w:tmpl w:val="A22CE66C"/>
    <w:lvl w:ilvl="0" w:tplc="0809000F">
      <w:start w:val="1"/>
      <w:numFmt w:val="decimal"/>
      <w:lvlText w:val="%1."/>
      <w:lvlJc w:val="left"/>
      <w:pPr>
        <w:ind w:left="412" w:hanging="360"/>
      </w:pPr>
    </w:lvl>
    <w:lvl w:ilvl="1" w:tplc="04090019" w:tentative="1">
      <w:start w:val="1"/>
      <w:numFmt w:val="lowerLetter"/>
      <w:lvlText w:val="%2."/>
      <w:lvlJc w:val="left"/>
      <w:pPr>
        <w:ind w:left="1132" w:hanging="360"/>
      </w:pPr>
    </w:lvl>
    <w:lvl w:ilvl="2" w:tplc="0409001B" w:tentative="1">
      <w:start w:val="1"/>
      <w:numFmt w:val="lowerRoman"/>
      <w:lvlText w:val="%3."/>
      <w:lvlJc w:val="right"/>
      <w:pPr>
        <w:ind w:left="1852" w:hanging="180"/>
      </w:pPr>
    </w:lvl>
    <w:lvl w:ilvl="3" w:tplc="0409000F" w:tentative="1">
      <w:start w:val="1"/>
      <w:numFmt w:val="decimal"/>
      <w:lvlText w:val="%4."/>
      <w:lvlJc w:val="left"/>
      <w:pPr>
        <w:ind w:left="2572" w:hanging="360"/>
      </w:pPr>
    </w:lvl>
    <w:lvl w:ilvl="4" w:tplc="04090019" w:tentative="1">
      <w:start w:val="1"/>
      <w:numFmt w:val="lowerLetter"/>
      <w:lvlText w:val="%5."/>
      <w:lvlJc w:val="left"/>
      <w:pPr>
        <w:ind w:left="3292" w:hanging="360"/>
      </w:pPr>
    </w:lvl>
    <w:lvl w:ilvl="5" w:tplc="0409001B" w:tentative="1">
      <w:start w:val="1"/>
      <w:numFmt w:val="lowerRoman"/>
      <w:lvlText w:val="%6."/>
      <w:lvlJc w:val="right"/>
      <w:pPr>
        <w:ind w:left="4012" w:hanging="180"/>
      </w:pPr>
    </w:lvl>
    <w:lvl w:ilvl="6" w:tplc="0409000F" w:tentative="1">
      <w:start w:val="1"/>
      <w:numFmt w:val="decimal"/>
      <w:lvlText w:val="%7."/>
      <w:lvlJc w:val="left"/>
      <w:pPr>
        <w:ind w:left="4732" w:hanging="360"/>
      </w:pPr>
    </w:lvl>
    <w:lvl w:ilvl="7" w:tplc="04090019" w:tentative="1">
      <w:start w:val="1"/>
      <w:numFmt w:val="lowerLetter"/>
      <w:lvlText w:val="%8."/>
      <w:lvlJc w:val="left"/>
      <w:pPr>
        <w:ind w:left="5452" w:hanging="360"/>
      </w:pPr>
    </w:lvl>
    <w:lvl w:ilvl="8" w:tplc="0409001B" w:tentative="1">
      <w:start w:val="1"/>
      <w:numFmt w:val="lowerRoman"/>
      <w:lvlText w:val="%9."/>
      <w:lvlJc w:val="right"/>
      <w:pPr>
        <w:ind w:left="6172" w:hanging="180"/>
      </w:pPr>
    </w:lvl>
  </w:abstractNum>
  <w:abstractNum w:abstractNumId="9" w15:restartNumberingAfterBreak="0">
    <w:nsid w:val="28143AB5"/>
    <w:multiLevelType w:val="hybridMultilevel"/>
    <w:tmpl w:val="D854AB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FE7A49"/>
    <w:multiLevelType w:val="hybridMultilevel"/>
    <w:tmpl w:val="9990C81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F7F5BEB"/>
    <w:multiLevelType w:val="multilevel"/>
    <w:tmpl w:val="F4A063C6"/>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1F72021"/>
    <w:multiLevelType w:val="hybridMultilevel"/>
    <w:tmpl w:val="6D98E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127CE3"/>
    <w:multiLevelType w:val="hybridMultilevel"/>
    <w:tmpl w:val="83409592"/>
    <w:lvl w:ilvl="0" w:tplc="6B366860">
      <w:start w:val="16"/>
      <w:numFmt w:val="bullet"/>
      <w:lvlText w:val="-"/>
      <w:lvlJc w:val="left"/>
      <w:pPr>
        <w:ind w:left="720" w:hanging="360"/>
      </w:pPr>
      <w:rPr>
        <w:rFonts w:ascii="Roboto" w:eastAsiaTheme="minorEastAsia" w:hAnsi="Roboto"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31D0DDA"/>
    <w:multiLevelType w:val="hybridMultilevel"/>
    <w:tmpl w:val="440E3D8E"/>
    <w:lvl w:ilvl="0" w:tplc="04090003">
      <w:start w:val="1"/>
      <w:numFmt w:val="bullet"/>
      <w:lvlText w:val="o"/>
      <w:lvlJc w:val="left"/>
      <w:pPr>
        <w:ind w:left="2327" w:hanging="360"/>
      </w:pPr>
      <w:rPr>
        <w:rFonts w:ascii="Courier New" w:hAnsi="Courier New" w:cs="Courier New" w:hint="default"/>
      </w:rPr>
    </w:lvl>
    <w:lvl w:ilvl="1" w:tplc="04090003" w:tentative="1">
      <w:start w:val="1"/>
      <w:numFmt w:val="bullet"/>
      <w:lvlText w:val="o"/>
      <w:lvlJc w:val="left"/>
      <w:pPr>
        <w:ind w:left="3047" w:hanging="360"/>
      </w:pPr>
      <w:rPr>
        <w:rFonts w:ascii="Courier New" w:hAnsi="Courier New" w:cs="Courier New" w:hint="default"/>
      </w:rPr>
    </w:lvl>
    <w:lvl w:ilvl="2" w:tplc="04090005" w:tentative="1">
      <w:start w:val="1"/>
      <w:numFmt w:val="bullet"/>
      <w:lvlText w:val=""/>
      <w:lvlJc w:val="left"/>
      <w:pPr>
        <w:ind w:left="3767" w:hanging="360"/>
      </w:pPr>
      <w:rPr>
        <w:rFonts w:ascii="Wingdings" w:hAnsi="Wingdings" w:hint="default"/>
      </w:rPr>
    </w:lvl>
    <w:lvl w:ilvl="3" w:tplc="04090001" w:tentative="1">
      <w:start w:val="1"/>
      <w:numFmt w:val="bullet"/>
      <w:lvlText w:val=""/>
      <w:lvlJc w:val="left"/>
      <w:pPr>
        <w:ind w:left="4487" w:hanging="360"/>
      </w:pPr>
      <w:rPr>
        <w:rFonts w:ascii="Symbol" w:hAnsi="Symbol" w:hint="default"/>
      </w:rPr>
    </w:lvl>
    <w:lvl w:ilvl="4" w:tplc="04090003" w:tentative="1">
      <w:start w:val="1"/>
      <w:numFmt w:val="bullet"/>
      <w:lvlText w:val="o"/>
      <w:lvlJc w:val="left"/>
      <w:pPr>
        <w:ind w:left="5207" w:hanging="360"/>
      </w:pPr>
      <w:rPr>
        <w:rFonts w:ascii="Courier New" w:hAnsi="Courier New" w:cs="Courier New" w:hint="default"/>
      </w:rPr>
    </w:lvl>
    <w:lvl w:ilvl="5" w:tplc="04090005" w:tentative="1">
      <w:start w:val="1"/>
      <w:numFmt w:val="bullet"/>
      <w:lvlText w:val=""/>
      <w:lvlJc w:val="left"/>
      <w:pPr>
        <w:ind w:left="5927" w:hanging="360"/>
      </w:pPr>
      <w:rPr>
        <w:rFonts w:ascii="Wingdings" w:hAnsi="Wingdings" w:hint="default"/>
      </w:rPr>
    </w:lvl>
    <w:lvl w:ilvl="6" w:tplc="04090001" w:tentative="1">
      <w:start w:val="1"/>
      <w:numFmt w:val="bullet"/>
      <w:lvlText w:val=""/>
      <w:lvlJc w:val="left"/>
      <w:pPr>
        <w:ind w:left="6647" w:hanging="360"/>
      </w:pPr>
      <w:rPr>
        <w:rFonts w:ascii="Symbol" w:hAnsi="Symbol" w:hint="default"/>
      </w:rPr>
    </w:lvl>
    <w:lvl w:ilvl="7" w:tplc="04090003" w:tentative="1">
      <w:start w:val="1"/>
      <w:numFmt w:val="bullet"/>
      <w:lvlText w:val="o"/>
      <w:lvlJc w:val="left"/>
      <w:pPr>
        <w:ind w:left="7367" w:hanging="360"/>
      </w:pPr>
      <w:rPr>
        <w:rFonts w:ascii="Courier New" w:hAnsi="Courier New" w:cs="Courier New" w:hint="default"/>
      </w:rPr>
    </w:lvl>
    <w:lvl w:ilvl="8" w:tplc="04090005" w:tentative="1">
      <w:start w:val="1"/>
      <w:numFmt w:val="bullet"/>
      <w:lvlText w:val=""/>
      <w:lvlJc w:val="left"/>
      <w:pPr>
        <w:ind w:left="8087" w:hanging="360"/>
      </w:pPr>
      <w:rPr>
        <w:rFonts w:ascii="Wingdings" w:hAnsi="Wingdings" w:hint="default"/>
      </w:rPr>
    </w:lvl>
  </w:abstractNum>
  <w:abstractNum w:abstractNumId="15" w15:restartNumberingAfterBreak="0">
    <w:nsid w:val="350245EA"/>
    <w:multiLevelType w:val="hybridMultilevel"/>
    <w:tmpl w:val="E02A5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1F2F29"/>
    <w:multiLevelType w:val="multilevel"/>
    <w:tmpl w:val="DFCE857C"/>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18" w15:restartNumberingAfterBreak="0">
    <w:nsid w:val="35A52E06"/>
    <w:multiLevelType w:val="hybridMultilevel"/>
    <w:tmpl w:val="CE6A6BBC"/>
    <w:lvl w:ilvl="0" w:tplc="6B366860">
      <w:start w:val="16"/>
      <w:numFmt w:val="bullet"/>
      <w:lvlText w:val="-"/>
      <w:lvlJc w:val="left"/>
      <w:pPr>
        <w:ind w:left="720" w:hanging="360"/>
      </w:pPr>
      <w:rPr>
        <w:rFonts w:ascii="Roboto" w:eastAsiaTheme="minorEastAsia" w:hAnsi="Roboto"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3815D52"/>
    <w:multiLevelType w:val="multilevel"/>
    <w:tmpl w:val="AB5A15C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684072D"/>
    <w:multiLevelType w:val="multilevel"/>
    <w:tmpl w:val="E1E0CD04"/>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75B26B8"/>
    <w:multiLevelType w:val="hybridMultilevel"/>
    <w:tmpl w:val="2E56DFEE"/>
    <w:lvl w:ilvl="0" w:tplc="6B366860">
      <w:start w:val="16"/>
      <w:numFmt w:val="bullet"/>
      <w:lvlText w:val="-"/>
      <w:lvlJc w:val="left"/>
      <w:pPr>
        <w:ind w:left="720" w:hanging="360"/>
      </w:pPr>
      <w:rPr>
        <w:rFonts w:ascii="Roboto" w:eastAsiaTheme="minorEastAsia" w:hAnsi="Roboto"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D475CA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D90653E"/>
    <w:multiLevelType w:val="hybridMultilevel"/>
    <w:tmpl w:val="740670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D9A4CAE"/>
    <w:multiLevelType w:val="hybridMultilevel"/>
    <w:tmpl w:val="C8A27AC2"/>
    <w:lvl w:ilvl="0" w:tplc="6B366860">
      <w:start w:val="16"/>
      <w:numFmt w:val="bullet"/>
      <w:lvlText w:val="-"/>
      <w:lvlJc w:val="left"/>
      <w:pPr>
        <w:ind w:left="720" w:hanging="360"/>
      </w:pPr>
      <w:rPr>
        <w:rFonts w:ascii="Roboto" w:eastAsiaTheme="minorEastAsia" w:hAnsi="Roboto"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DCF4CF1"/>
    <w:multiLevelType w:val="hybridMultilevel"/>
    <w:tmpl w:val="7FB6FAE2"/>
    <w:lvl w:ilvl="0" w:tplc="08090019">
      <w:start w:val="1"/>
      <w:numFmt w:val="lowerLetter"/>
      <w:lvlText w:val="%1."/>
      <w:lvlJc w:val="left"/>
      <w:pPr>
        <w:ind w:left="2160" w:hanging="360"/>
      </w:pPr>
      <w:rPr>
        <w:rFonts w:hint="default"/>
      </w:rPr>
    </w:lvl>
    <w:lvl w:ilvl="1" w:tplc="08090019">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26" w15:restartNumberingAfterBreak="0">
    <w:nsid w:val="4E0E3052"/>
    <w:multiLevelType w:val="hybridMultilevel"/>
    <w:tmpl w:val="CC7C452C"/>
    <w:lvl w:ilvl="0" w:tplc="0809000F">
      <w:start w:val="1"/>
      <w:numFmt w:val="decimal"/>
      <w:lvlText w:val="%1."/>
      <w:lvlJc w:val="left"/>
      <w:pPr>
        <w:ind w:left="412" w:hanging="360"/>
      </w:pPr>
    </w:lvl>
    <w:lvl w:ilvl="1" w:tplc="04090019" w:tentative="1">
      <w:start w:val="1"/>
      <w:numFmt w:val="lowerLetter"/>
      <w:lvlText w:val="%2."/>
      <w:lvlJc w:val="left"/>
      <w:pPr>
        <w:ind w:left="1132" w:hanging="360"/>
      </w:pPr>
    </w:lvl>
    <w:lvl w:ilvl="2" w:tplc="0409001B" w:tentative="1">
      <w:start w:val="1"/>
      <w:numFmt w:val="lowerRoman"/>
      <w:lvlText w:val="%3."/>
      <w:lvlJc w:val="right"/>
      <w:pPr>
        <w:ind w:left="1852" w:hanging="180"/>
      </w:pPr>
    </w:lvl>
    <w:lvl w:ilvl="3" w:tplc="0409000F" w:tentative="1">
      <w:start w:val="1"/>
      <w:numFmt w:val="decimal"/>
      <w:lvlText w:val="%4."/>
      <w:lvlJc w:val="left"/>
      <w:pPr>
        <w:ind w:left="2572" w:hanging="360"/>
      </w:pPr>
    </w:lvl>
    <w:lvl w:ilvl="4" w:tplc="04090019" w:tentative="1">
      <w:start w:val="1"/>
      <w:numFmt w:val="lowerLetter"/>
      <w:lvlText w:val="%5."/>
      <w:lvlJc w:val="left"/>
      <w:pPr>
        <w:ind w:left="3292" w:hanging="360"/>
      </w:pPr>
    </w:lvl>
    <w:lvl w:ilvl="5" w:tplc="0409001B" w:tentative="1">
      <w:start w:val="1"/>
      <w:numFmt w:val="lowerRoman"/>
      <w:lvlText w:val="%6."/>
      <w:lvlJc w:val="right"/>
      <w:pPr>
        <w:ind w:left="4012" w:hanging="180"/>
      </w:pPr>
    </w:lvl>
    <w:lvl w:ilvl="6" w:tplc="0409000F" w:tentative="1">
      <w:start w:val="1"/>
      <w:numFmt w:val="decimal"/>
      <w:lvlText w:val="%7."/>
      <w:lvlJc w:val="left"/>
      <w:pPr>
        <w:ind w:left="4732" w:hanging="360"/>
      </w:pPr>
    </w:lvl>
    <w:lvl w:ilvl="7" w:tplc="04090019" w:tentative="1">
      <w:start w:val="1"/>
      <w:numFmt w:val="lowerLetter"/>
      <w:lvlText w:val="%8."/>
      <w:lvlJc w:val="left"/>
      <w:pPr>
        <w:ind w:left="5452" w:hanging="360"/>
      </w:pPr>
    </w:lvl>
    <w:lvl w:ilvl="8" w:tplc="0409001B" w:tentative="1">
      <w:start w:val="1"/>
      <w:numFmt w:val="lowerRoman"/>
      <w:lvlText w:val="%9."/>
      <w:lvlJc w:val="right"/>
      <w:pPr>
        <w:ind w:left="6172" w:hanging="180"/>
      </w:pPr>
    </w:lvl>
  </w:abstractNum>
  <w:abstractNum w:abstractNumId="27" w15:restartNumberingAfterBreak="0">
    <w:nsid w:val="4FCE5FBB"/>
    <w:multiLevelType w:val="hybridMultilevel"/>
    <w:tmpl w:val="AD7AB92C"/>
    <w:lvl w:ilvl="0" w:tplc="08090019">
      <w:start w:val="1"/>
      <w:numFmt w:val="lowerLetter"/>
      <w:lvlText w:val="%1."/>
      <w:lvlJc w:val="left"/>
      <w:pPr>
        <w:ind w:left="2160" w:hanging="360"/>
      </w:pPr>
      <w:rPr>
        <w:rFonts w:hint="default"/>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28" w15:restartNumberingAfterBreak="0">
    <w:nsid w:val="52A66A9D"/>
    <w:multiLevelType w:val="multilevel"/>
    <w:tmpl w:val="24787CB4"/>
    <w:styleLink w:val="Normallist"/>
    <w:lvl w:ilvl="0">
      <w:start w:val="1"/>
      <w:numFmt w:val="decimal"/>
      <w:pStyle w:val="Normalnumber"/>
      <w:lvlText w:val="%1."/>
      <w:lvlJc w:val="left"/>
      <w:pPr>
        <w:ind w:left="1607" w:hanging="36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9" w15:restartNumberingAfterBreak="0">
    <w:nsid w:val="59585EA3"/>
    <w:multiLevelType w:val="multilevel"/>
    <w:tmpl w:val="5B7888A0"/>
    <w:lvl w:ilvl="0">
      <w:start w:val="3"/>
      <w:numFmt w:val="decimal"/>
      <w:lvlText w:val="%1."/>
      <w:lvlJc w:val="left"/>
      <w:pPr>
        <w:ind w:left="360" w:hanging="360"/>
      </w:pPr>
      <w:rPr>
        <w:rFonts w:hint="default"/>
      </w:rPr>
    </w:lvl>
    <w:lvl w:ilvl="1">
      <w:start w:val="1"/>
      <w:numFmt w:val="bullet"/>
      <w:lvlText w:val=""/>
      <w:lvlJc w:val="left"/>
      <w:pPr>
        <w:ind w:left="720" w:hanging="720"/>
      </w:pPr>
      <w:rPr>
        <w:rFonts w:ascii="Symbol" w:hAnsi="Symbol"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9957350"/>
    <w:multiLevelType w:val="hybridMultilevel"/>
    <w:tmpl w:val="DE92291E"/>
    <w:lvl w:ilvl="0" w:tplc="B9D00270">
      <w:start w:val="3"/>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5A942E88"/>
    <w:multiLevelType w:val="hybridMultilevel"/>
    <w:tmpl w:val="A5D2FB8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FAE60AB"/>
    <w:multiLevelType w:val="hybridMultilevel"/>
    <w:tmpl w:val="7B5E353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2291BF8"/>
    <w:multiLevelType w:val="multilevel"/>
    <w:tmpl w:val="24787CB4"/>
    <w:numStyleLink w:val="Normallist"/>
  </w:abstractNum>
  <w:abstractNum w:abstractNumId="34" w15:restartNumberingAfterBreak="0">
    <w:nsid w:val="642066DF"/>
    <w:multiLevelType w:val="multilevel"/>
    <w:tmpl w:val="0409001F"/>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46A711F"/>
    <w:multiLevelType w:val="hybridMultilevel"/>
    <w:tmpl w:val="C103A0E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15:restartNumberingAfterBreak="0">
    <w:nsid w:val="64C410F4"/>
    <w:multiLevelType w:val="hybridMultilevel"/>
    <w:tmpl w:val="439C463A"/>
    <w:lvl w:ilvl="0" w:tplc="AF529058">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67A32366"/>
    <w:multiLevelType w:val="multilevel"/>
    <w:tmpl w:val="8F509AB4"/>
    <w:lvl w:ilvl="0">
      <w:start w:val="8"/>
      <w:numFmt w:val="decimal"/>
      <w:lvlText w:val="%1."/>
      <w:lvlJc w:val="left"/>
      <w:pPr>
        <w:ind w:left="360" w:hanging="360"/>
      </w:pPr>
      <w:rPr>
        <w:rFonts w:hint="default"/>
        <w:i/>
      </w:rPr>
    </w:lvl>
    <w:lvl w:ilvl="1">
      <w:start w:val="1"/>
      <w:numFmt w:val="decimal"/>
      <w:lvlText w:val="%1.%2."/>
      <w:lvlJc w:val="left"/>
      <w:pPr>
        <w:ind w:left="1080" w:hanging="720"/>
      </w:pPr>
      <w:rPr>
        <w:rFonts w:hint="default"/>
        <w:i/>
      </w:rPr>
    </w:lvl>
    <w:lvl w:ilvl="2">
      <w:start w:val="1"/>
      <w:numFmt w:val="decimal"/>
      <w:lvlText w:val="%1.%2.%3."/>
      <w:lvlJc w:val="left"/>
      <w:pPr>
        <w:ind w:left="1440" w:hanging="720"/>
      </w:pPr>
      <w:rPr>
        <w:rFonts w:hint="default"/>
        <w:i/>
      </w:rPr>
    </w:lvl>
    <w:lvl w:ilvl="3">
      <w:start w:val="1"/>
      <w:numFmt w:val="decimal"/>
      <w:lvlText w:val="%1.%2.%3.%4."/>
      <w:lvlJc w:val="left"/>
      <w:pPr>
        <w:ind w:left="2160" w:hanging="1080"/>
      </w:pPr>
      <w:rPr>
        <w:rFonts w:hint="default"/>
        <w:i/>
      </w:rPr>
    </w:lvl>
    <w:lvl w:ilvl="4">
      <w:start w:val="1"/>
      <w:numFmt w:val="decimal"/>
      <w:lvlText w:val="%1.%2.%3.%4.%5."/>
      <w:lvlJc w:val="left"/>
      <w:pPr>
        <w:ind w:left="2520" w:hanging="1080"/>
      </w:pPr>
      <w:rPr>
        <w:rFonts w:hint="default"/>
        <w:i/>
      </w:rPr>
    </w:lvl>
    <w:lvl w:ilvl="5">
      <w:start w:val="1"/>
      <w:numFmt w:val="decimal"/>
      <w:lvlText w:val="%1.%2.%3.%4.%5.%6."/>
      <w:lvlJc w:val="left"/>
      <w:pPr>
        <w:ind w:left="3240" w:hanging="1440"/>
      </w:pPr>
      <w:rPr>
        <w:rFonts w:hint="default"/>
        <w:i/>
      </w:rPr>
    </w:lvl>
    <w:lvl w:ilvl="6">
      <w:start w:val="1"/>
      <w:numFmt w:val="decimal"/>
      <w:lvlText w:val="%1.%2.%3.%4.%5.%6.%7."/>
      <w:lvlJc w:val="left"/>
      <w:pPr>
        <w:ind w:left="3600" w:hanging="1440"/>
      </w:pPr>
      <w:rPr>
        <w:rFonts w:hint="default"/>
        <w:i/>
      </w:rPr>
    </w:lvl>
    <w:lvl w:ilvl="7">
      <w:start w:val="1"/>
      <w:numFmt w:val="decimal"/>
      <w:lvlText w:val="%1.%2.%3.%4.%5.%6.%7.%8."/>
      <w:lvlJc w:val="left"/>
      <w:pPr>
        <w:ind w:left="4320" w:hanging="1800"/>
      </w:pPr>
      <w:rPr>
        <w:rFonts w:hint="default"/>
        <w:i/>
      </w:rPr>
    </w:lvl>
    <w:lvl w:ilvl="8">
      <w:start w:val="1"/>
      <w:numFmt w:val="decimal"/>
      <w:lvlText w:val="%1.%2.%3.%4.%5.%6.%7.%8.%9."/>
      <w:lvlJc w:val="left"/>
      <w:pPr>
        <w:ind w:left="4680" w:hanging="1800"/>
      </w:pPr>
      <w:rPr>
        <w:rFonts w:hint="default"/>
        <w:i/>
      </w:rPr>
    </w:lvl>
  </w:abstractNum>
  <w:abstractNum w:abstractNumId="38" w15:restartNumberingAfterBreak="0">
    <w:nsid w:val="68414AE0"/>
    <w:multiLevelType w:val="hybridMultilevel"/>
    <w:tmpl w:val="7D8C09C0"/>
    <w:lvl w:ilvl="0" w:tplc="6B366860">
      <w:start w:val="16"/>
      <w:numFmt w:val="bullet"/>
      <w:lvlText w:val="-"/>
      <w:lvlJc w:val="left"/>
      <w:pPr>
        <w:ind w:left="720" w:hanging="360"/>
      </w:pPr>
      <w:rPr>
        <w:rFonts w:ascii="Roboto" w:eastAsiaTheme="minorEastAsia" w:hAnsi="Roboto"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F22353A"/>
    <w:multiLevelType w:val="hybridMultilevel"/>
    <w:tmpl w:val="7E5AE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1AD5C22"/>
    <w:multiLevelType w:val="multilevel"/>
    <w:tmpl w:val="84B44CEE"/>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28110EC"/>
    <w:multiLevelType w:val="hybridMultilevel"/>
    <w:tmpl w:val="A330FC92"/>
    <w:lvl w:ilvl="0" w:tplc="0B66C61A">
      <w:start w:val="1"/>
      <w:numFmt w:val="decimal"/>
      <w:pStyle w:val="ListNumber"/>
      <w:lvlText w:val="%1."/>
      <w:lvlJc w:val="left"/>
      <w:pPr>
        <w:tabs>
          <w:tab w:val="num" w:pos="389"/>
        </w:tabs>
        <w:ind w:left="389" w:hanging="389"/>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57C6AF8"/>
    <w:multiLevelType w:val="hybridMultilevel"/>
    <w:tmpl w:val="E8F82AD0"/>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7CB618FF"/>
    <w:multiLevelType w:val="hybridMultilevel"/>
    <w:tmpl w:val="27F65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D5D2E44"/>
    <w:multiLevelType w:val="hybridMultilevel"/>
    <w:tmpl w:val="7B5E353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FF3538C"/>
    <w:multiLevelType w:val="hybridMultilevel"/>
    <w:tmpl w:val="AC98E748"/>
    <w:lvl w:ilvl="0" w:tplc="0809000F">
      <w:start w:val="1"/>
      <w:numFmt w:val="decimal"/>
      <w:lvlText w:val="%1."/>
      <w:lvlJc w:val="left"/>
      <w:pPr>
        <w:ind w:left="412" w:hanging="360"/>
      </w:pPr>
    </w:lvl>
    <w:lvl w:ilvl="1" w:tplc="04090019" w:tentative="1">
      <w:start w:val="1"/>
      <w:numFmt w:val="lowerLetter"/>
      <w:lvlText w:val="%2."/>
      <w:lvlJc w:val="left"/>
      <w:pPr>
        <w:ind w:left="1132" w:hanging="360"/>
      </w:pPr>
    </w:lvl>
    <w:lvl w:ilvl="2" w:tplc="0409001B" w:tentative="1">
      <w:start w:val="1"/>
      <w:numFmt w:val="lowerRoman"/>
      <w:lvlText w:val="%3."/>
      <w:lvlJc w:val="right"/>
      <w:pPr>
        <w:ind w:left="1852" w:hanging="180"/>
      </w:pPr>
    </w:lvl>
    <w:lvl w:ilvl="3" w:tplc="0409000F" w:tentative="1">
      <w:start w:val="1"/>
      <w:numFmt w:val="decimal"/>
      <w:lvlText w:val="%4."/>
      <w:lvlJc w:val="left"/>
      <w:pPr>
        <w:ind w:left="2572" w:hanging="360"/>
      </w:pPr>
    </w:lvl>
    <w:lvl w:ilvl="4" w:tplc="04090019" w:tentative="1">
      <w:start w:val="1"/>
      <w:numFmt w:val="lowerLetter"/>
      <w:lvlText w:val="%5."/>
      <w:lvlJc w:val="left"/>
      <w:pPr>
        <w:ind w:left="3292" w:hanging="360"/>
      </w:pPr>
    </w:lvl>
    <w:lvl w:ilvl="5" w:tplc="0409001B" w:tentative="1">
      <w:start w:val="1"/>
      <w:numFmt w:val="lowerRoman"/>
      <w:lvlText w:val="%6."/>
      <w:lvlJc w:val="right"/>
      <w:pPr>
        <w:ind w:left="4012" w:hanging="180"/>
      </w:pPr>
    </w:lvl>
    <w:lvl w:ilvl="6" w:tplc="0409000F" w:tentative="1">
      <w:start w:val="1"/>
      <w:numFmt w:val="decimal"/>
      <w:lvlText w:val="%7."/>
      <w:lvlJc w:val="left"/>
      <w:pPr>
        <w:ind w:left="4732" w:hanging="360"/>
      </w:pPr>
    </w:lvl>
    <w:lvl w:ilvl="7" w:tplc="04090019" w:tentative="1">
      <w:start w:val="1"/>
      <w:numFmt w:val="lowerLetter"/>
      <w:lvlText w:val="%8."/>
      <w:lvlJc w:val="left"/>
      <w:pPr>
        <w:ind w:left="5452" w:hanging="360"/>
      </w:pPr>
    </w:lvl>
    <w:lvl w:ilvl="8" w:tplc="0409001B" w:tentative="1">
      <w:start w:val="1"/>
      <w:numFmt w:val="lowerRoman"/>
      <w:lvlText w:val="%9."/>
      <w:lvlJc w:val="right"/>
      <w:pPr>
        <w:ind w:left="6172" w:hanging="180"/>
      </w:pPr>
    </w:lvl>
  </w:abstractNum>
  <w:num w:numId="1">
    <w:abstractNumId w:val="28"/>
  </w:num>
  <w:num w:numId="2">
    <w:abstractNumId w:val="5"/>
  </w:num>
  <w:num w:numId="3">
    <w:abstractNumId w:val="17"/>
  </w:num>
  <w:num w:numId="4">
    <w:abstractNumId w:val="33"/>
  </w:num>
  <w:num w:numId="5">
    <w:abstractNumId w:val="41"/>
  </w:num>
  <w:num w:numId="6">
    <w:abstractNumId w:val="32"/>
  </w:num>
  <w:num w:numId="7">
    <w:abstractNumId w:val="34"/>
  </w:num>
  <w:num w:numId="8">
    <w:abstractNumId w:val="13"/>
  </w:num>
  <w:num w:numId="9">
    <w:abstractNumId w:val="38"/>
  </w:num>
  <w:num w:numId="10">
    <w:abstractNumId w:val="21"/>
  </w:num>
  <w:num w:numId="11">
    <w:abstractNumId w:val="18"/>
  </w:num>
  <w:num w:numId="12">
    <w:abstractNumId w:val="24"/>
  </w:num>
  <w:num w:numId="13">
    <w:abstractNumId w:val="7"/>
  </w:num>
  <w:num w:numId="14">
    <w:abstractNumId w:val="44"/>
  </w:num>
  <w:num w:numId="15">
    <w:abstractNumId w:val="9"/>
  </w:num>
  <w:num w:numId="16">
    <w:abstractNumId w:val="12"/>
  </w:num>
  <w:num w:numId="17">
    <w:abstractNumId w:val="23"/>
  </w:num>
  <w:num w:numId="18">
    <w:abstractNumId w:val="43"/>
  </w:num>
  <w:num w:numId="19">
    <w:abstractNumId w:val="8"/>
  </w:num>
  <w:num w:numId="20">
    <w:abstractNumId w:val="45"/>
  </w:num>
  <w:num w:numId="21">
    <w:abstractNumId w:val="26"/>
  </w:num>
  <w:num w:numId="22">
    <w:abstractNumId w:val="15"/>
  </w:num>
  <w:num w:numId="23">
    <w:abstractNumId w:val="39"/>
  </w:num>
  <w:num w:numId="24">
    <w:abstractNumId w:val="1"/>
  </w:num>
  <w:num w:numId="25">
    <w:abstractNumId w:val="35"/>
  </w:num>
  <w:num w:numId="26">
    <w:abstractNumId w:val="31"/>
  </w:num>
  <w:num w:numId="27">
    <w:abstractNumId w:val="0"/>
  </w:num>
  <w:num w:numId="28">
    <w:abstractNumId w:val="10"/>
  </w:num>
  <w:num w:numId="29">
    <w:abstractNumId w:val="25"/>
  </w:num>
  <w:num w:numId="30">
    <w:abstractNumId w:val="27"/>
  </w:num>
  <w:num w:numId="31">
    <w:abstractNumId w:val="6"/>
  </w:num>
  <w:num w:numId="32">
    <w:abstractNumId w:val="30"/>
  </w:num>
  <w:num w:numId="33">
    <w:abstractNumId w:val="11"/>
  </w:num>
  <w:num w:numId="34">
    <w:abstractNumId w:val="36"/>
  </w:num>
  <w:num w:numId="35">
    <w:abstractNumId w:val="22"/>
  </w:num>
  <w:num w:numId="36">
    <w:abstractNumId w:val="29"/>
  </w:num>
  <w:num w:numId="37">
    <w:abstractNumId w:val="14"/>
  </w:num>
  <w:num w:numId="38">
    <w:abstractNumId w:val="2"/>
  </w:num>
  <w:num w:numId="39">
    <w:abstractNumId w:val="19"/>
  </w:num>
  <w:num w:numId="40">
    <w:abstractNumId w:val="16"/>
  </w:num>
  <w:num w:numId="41">
    <w:abstractNumId w:val="40"/>
  </w:num>
  <w:num w:numId="42">
    <w:abstractNumId w:val="37"/>
  </w:num>
  <w:num w:numId="43">
    <w:abstractNumId w:val="20"/>
  </w:num>
  <w:num w:numId="44">
    <w:abstractNumId w:val="4"/>
  </w:num>
  <w:num w:numId="45">
    <w:abstractNumId w:val="42"/>
  </w:num>
  <w:num w:numId="46">
    <w:abstractNumId w:val="3"/>
  </w:num>
  <w:numIdMacAtCleanup w:val="2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Ulf Bjornholm">
    <w15:presenceInfo w15:providerId="AD" w15:userId="S::ulf.bjornholm@un.org::8fc3d0ac-838c-4a1a-a381-64bfc2354e2d"/>
  </w15:person>
  <w15:person w15:author="Stadler Trengove">
    <w15:presenceInfo w15:providerId="AD" w15:userId="S::stadler.trengove@un.org::58e0df65-30af-4395-b8d0-0ce846cea0b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7"/>
  <w:activeWritingStyle w:appName="MSWord" w:lang="fr-FR" w:vendorID="64" w:dllVersion="0" w:nlCheck="1" w:checkStyle="1"/>
  <w:activeWritingStyle w:appName="MSWord" w:lang="en-US" w:vendorID="64" w:dllVersion="0" w:nlCheck="1" w:checkStyle="1"/>
  <w:activeWritingStyle w:appName="MSWord" w:lang="en-GB" w:vendorID="64" w:dllVersion="0" w:nlCheck="1" w:checkStyle="1"/>
  <w:activeWritingStyle w:appName="MSWord" w:lang="es-ES" w:vendorID="64" w:dllVersion="0" w:nlCheck="1" w:checkStyle="1"/>
  <w:activeWritingStyle w:appName="MSWord" w:lang="en-PH" w:vendorID="64" w:dllVersion="0" w:nlCheck="1" w:checkStyle="1"/>
  <w:activeWritingStyle w:appName="MSWord" w:lang="fr-CA" w:vendorID="64" w:dllVersion="0" w:nlCheck="1" w:checkStyle="1"/>
  <w:proofState w:spelling="clean" w:grammar="clean"/>
  <w:attachedTemplate r:id="rId1"/>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1C70"/>
    <w:rsid w:val="00004003"/>
    <w:rsid w:val="000056FF"/>
    <w:rsid w:val="00006954"/>
    <w:rsid w:val="00006CC0"/>
    <w:rsid w:val="000122FB"/>
    <w:rsid w:val="000149E6"/>
    <w:rsid w:val="000161DE"/>
    <w:rsid w:val="00020697"/>
    <w:rsid w:val="000206F4"/>
    <w:rsid w:val="000247B0"/>
    <w:rsid w:val="000254EA"/>
    <w:rsid w:val="00026997"/>
    <w:rsid w:val="000324D4"/>
    <w:rsid w:val="00033E0B"/>
    <w:rsid w:val="00035EDE"/>
    <w:rsid w:val="00036AEF"/>
    <w:rsid w:val="00041CF9"/>
    <w:rsid w:val="00041D50"/>
    <w:rsid w:val="000422E4"/>
    <w:rsid w:val="000468FE"/>
    <w:rsid w:val="000476B6"/>
    <w:rsid w:val="000477BB"/>
    <w:rsid w:val="00047C2D"/>
    <w:rsid w:val="000509B4"/>
    <w:rsid w:val="00051C89"/>
    <w:rsid w:val="00052DE2"/>
    <w:rsid w:val="0005635D"/>
    <w:rsid w:val="00056BC5"/>
    <w:rsid w:val="0006035B"/>
    <w:rsid w:val="000630FE"/>
    <w:rsid w:val="000642E5"/>
    <w:rsid w:val="00064FCD"/>
    <w:rsid w:val="000674C1"/>
    <w:rsid w:val="00070BAE"/>
    <w:rsid w:val="00071169"/>
    <w:rsid w:val="00071886"/>
    <w:rsid w:val="000742BC"/>
    <w:rsid w:val="00077381"/>
    <w:rsid w:val="00077583"/>
    <w:rsid w:val="00077D6D"/>
    <w:rsid w:val="00082A0C"/>
    <w:rsid w:val="00083504"/>
    <w:rsid w:val="000873BD"/>
    <w:rsid w:val="000912F5"/>
    <w:rsid w:val="0009132F"/>
    <w:rsid w:val="0009202C"/>
    <w:rsid w:val="0009640C"/>
    <w:rsid w:val="000A055D"/>
    <w:rsid w:val="000A17C9"/>
    <w:rsid w:val="000A4E9E"/>
    <w:rsid w:val="000B0C9A"/>
    <w:rsid w:val="000B22A2"/>
    <w:rsid w:val="000B36CF"/>
    <w:rsid w:val="000B73F4"/>
    <w:rsid w:val="000C043B"/>
    <w:rsid w:val="000C2A52"/>
    <w:rsid w:val="000C2D83"/>
    <w:rsid w:val="000D0212"/>
    <w:rsid w:val="000D2310"/>
    <w:rsid w:val="000D31B1"/>
    <w:rsid w:val="000D33C0"/>
    <w:rsid w:val="000D4A36"/>
    <w:rsid w:val="000D6941"/>
    <w:rsid w:val="000E168A"/>
    <w:rsid w:val="000F0D44"/>
    <w:rsid w:val="000F1445"/>
    <w:rsid w:val="000F7980"/>
    <w:rsid w:val="00100C72"/>
    <w:rsid w:val="00101C70"/>
    <w:rsid w:val="00106CF6"/>
    <w:rsid w:val="00113B58"/>
    <w:rsid w:val="001148AA"/>
    <w:rsid w:val="0011504C"/>
    <w:rsid w:val="001202E3"/>
    <w:rsid w:val="00123699"/>
    <w:rsid w:val="00123BBB"/>
    <w:rsid w:val="00126CC4"/>
    <w:rsid w:val="0013059D"/>
    <w:rsid w:val="00130D18"/>
    <w:rsid w:val="001320F0"/>
    <w:rsid w:val="00135E2A"/>
    <w:rsid w:val="00140ACC"/>
    <w:rsid w:val="00140D90"/>
    <w:rsid w:val="00141A55"/>
    <w:rsid w:val="00142063"/>
    <w:rsid w:val="00143C86"/>
    <w:rsid w:val="001446A3"/>
    <w:rsid w:val="00144E0A"/>
    <w:rsid w:val="0014570C"/>
    <w:rsid w:val="00152771"/>
    <w:rsid w:val="00155395"/>
    <w:rsid w:val="00157105"/>
    <w:rsid w:val="0015733A"/>
    <w:rsid w:val="00160D74"/>
    <w:rsid w:val="00161ABD"/>
    <w:rsid w:val="00161B75"/>
    <w:rsid w:val="00164A6C"/>
    <w:rsid w:val="00167391"/>
    <w:rsid w:val="00167D02"/>
    <w:rsid w:val="0017156D"/>
    <w:rsid w:val="0017361E"/>
    <w:rsid w:val="001738EC"/>
    <w:rsid w:val="00174187"/>
    <w:rsid w:val="0017425D"/>
    <w:rsid w:val="001779D2"/>
    <w:rsid w:val="00181EC8"/>
    <w:rsid w:val="0018311D"/>
    <w:rsid w:val="00184349"/>
    <w:rsid w:val="00186E8A"/>
    <w:rsid w:val="001906CD"/>
    <w:rsid w:val="00191238"/>
    <w:rsid w:val="00195F33"/>
    <w:rsid w:val="00197069"/>
    <w:rsid w:val="001B1617"/>
    <w:rsid w:val="001B504B"/>
    <w:rsid w:val="001B57F0"/>
    <w:rsid w:val="001B5C67"/>
    <w:rsid w:val="001C3159"/>
    <w:rsid w:val="001C78D8"/>
    <w:rsid w:val="001D048B"/>
    <w:rsid w:val="001D0615"/>
    <w:rsid w:val="001D16CC"/>
    <w:rsid w:val="001D26B7"/>
    <w:rsid w:val="001D3874"/>
    <w:rsid w:val="001D41FD"/>
    <w:rsid w:val="001D530B"/>
    <w:rsid w:val="001D714C"/>
    <w:rsid w:val="001D7E75"/>
    <w:rsid w:val="001E1F0D"/>
    <w:rsid w:val="001E2043"/>
    <w:rsid w:val="001E406C"/>
    <w:rsid w:val="001E462D"/>
    <w:rsid w:val="001E5517"/>
    <w:rsid w:val="001E56D2"/>
    <w:rsid w:val="001E7D56"/>
    <w:rsid w:val="001F100E"/>
    <w:rsid w:val="001F22E1"/>
    <w:rsid w:val="001F75DE"/>
    <w:rsid w:val="00200D58"/>
    <w:rsid w:val="002013BE"/>
    <w:rsid w:val="002063A4"/>
    <w:rsid w:val="00210E44"/>
    <w:rsid w:val="00211015"/>
    <w:rsid w:val="002111C8"/>
    <w:rsid w:val="0021145B"/>
    <w:rsid w:val="00214E5F"/>
    <w:rsid w:val="002166AF"/>
    <w:rsid w:val="00216A95"/>
    <w:rsid w:val="002215D6"/>
    <w:rsid w:val="00222976"/>
    <w:rsid w:val="002249DA"/>
    <w:rsid w:val="00227FB1"/>
    <w:rsid w:val="00236FBA"/>
    <w:rsid w:val="002426D4"/>
    <w:rsid w:val="00243D36"/>
    <w:rsid w:val="002459F0"/>
    <w:rsid w:val="00247707"/>
    <w:rsid w:val="00251F3F"/>
    <w:rsid w:val="0025357F"/>
    <w:rsid w:val="00256B95"/>
    <w:rsid w:val="0026018E"/>
    <w:rsid w:val="0026037D"/>
    <w:rsid w:val="00267208"/>
    <w:rsid w:val="002703B0"/>
    <w:rsid w:val="00270C23"/>
    <w:rsid w:val="00276BBD"/>
    <w:rsid w:val="00285CD4"/>
    <w:rsid w:val="00286740"/>
    <w:rsid w:val="002878B4"/>
    <w:rsid w:val="002929D8"/>
    <w:rsid w:val="00293D5E"/>
    <w:rsid w:val="00297C9E"/>
    <w:rsid w:val="002A237D"/>
    <w:rsid w:val="002A4C53"/>
    <w:rsid w:val="002A4E62"/>
    <w:rsid w:val="002A5C49"/>
    <w:rsid w:val="002B0672"/>
    <w:rsid w:val="002B247F"/>
    <w:rsid w:val="002B2679"/>
    <w:rsid w:val="002B3D1D"/>
    <w:rsid w:val="002C04EB"/>
    <w:rsid w:val="002C145D"/>
    <w:rsid w:val="002C15AB"/>
    <w:rsid w:val="002C2C3E"/>
    <w:rsid w:val="002C4C33"/>
    <w:rsid w:val="002C533E"/>
    <w:rsid w:val="002D027F"/>
    <w:rsid w:val="002D0EE4"/>
    <w:rsid w:val="002D5A9B"/>
    <w:rsid w:val="002D6345"/>
    <w:rsid w:val="002D6B66"/>
    <w:rsid w:val="002D7A85"/>
    <w:rsid w:val="002D7B60"/>
    <w:rsid w:val="002D7C04"/>
    <w:rsid w:val="002E053C"/>
    <w:rsid w:val="002E1FA9"/>
    <w:rsid w:val="002E49E1"/>
    <w:rsid w:val="002E50D4"/>
    <w:rsid w:val="002E5617"/>
    <w:rsid w:val="002E7A18"/>
    <w:rsid w:val="002F04CE"/>
    <w:rsid w:val="002F1A15"/>
    <w:rsid w:val="002F20CE"/>
    <w:rsid w:val="002F4761"/>
    <w:rsid w:val="002F5C79"/>
    <w:rsid w:val="003002B9"/>
    <w:rsid w:val="00300760"/>
    <w:rsid w:val="003019E2"/>
    <w:rsid w:val="003131AB"/>
    <w:rsid w:val="0031413F"/>
    <w:rsid w:val="003148BB"/>
    <w:rsid w:val="0031565A"/>
    <w:rsid w:val="00316AF3"/>
    <w:rsid w:val="00317976"/>
    <w:rsid w:val="003265A9"/>
    <w:rsid w:val="00326C26"/>
    <w:rsid w:val="0033122D"/>
    <w:rsid w:val="00337A5B"/>
    <w:rsid w:val="0034055F"/>
    <w:rsid w:val="00342827"/>
    <w:rsid w:val="003457E3"/>
    <w:rsid w:val="003465AE"/>
    <w:rsid w:val="00354E7C"/>
    <w:rsid w:val="003550CC"/>
    <w:rsid w:val="00355D27"/>
    <w:rsid w:val="00355EA9"/>
    <w:rsid w:val="003569DB"/>
    <w:rsid w:val="003578DE"/>
    <w:rsid w:val="00360798"/>
    <w:rsid w:val="00361507"/>
    <w:rsid w:val="00367065"/>
    <w:rsid w:val="00371716"/>
    <w:rsid w:val="00371C1F"/>
    <w:rsid w:val="00373601"/>
    <w:rsid w:val="003756B8"/>
    <w:rsid w:val="00380C60"/>
    <w:rsid w:val="00391689"/>
    <w:rsid w:val="0039552B"/>
    <w:rsid w:val="00396257"/>
    <w:rsid w:val="0039722F"/>
    <w:rsid w:val="00397362"/>
    <w:rsid w:val="00397EB8"/>
    <w:rsid w:val="003A10F6"/>
    <w:rsid w:val="003A3D94"/>
    <w:rsid w:val="003A4FD0"/>
    <w:rsid w:val="003A69D1"/>
    <w:rsid w:val="003A7705"/>
    <w:rsid w:val="003A77F1"/>
    <w:rsid w:val="003B0E78"/>
    <w:rsid w:val="003B1545"/>
    <w:rsid w:val="003B7400"/>
    <w:rsid w:val="003C051C"/>
    <w:rsid w:val="003C1978"/>
    <w:rsid w:val="003C409D"/>
    <w:rsid w:val="003C5BA6"/>
    <w:rsid w:val="003D25C3"/>
    <w:rsid w:val="003D5C80"/>
    <w:rsid w:val="003D7028"/>
    <w:rsid w:val="003D7AE0"/>
    <w:rsid w:val="003E1BB8"/>
    <w:rsid w:val="003E1E14"/>
    <w:rsid w:val="003E3C7C"/>
    <w:rsid w:val="003E48A4"/>
    <w:rsid w:val="003E4CC4"/>
    <w:rsid w:val="003F0E85"/>
    <w:rsid w:val="003F22CD"/>
    <w:rsid w:val="003F47D3"/>
    <w:rsid w:val="00400B70"/>
    <w:rsid w:val="00402077"/>
    <w:rsid w:val="00405562"/>
    <w:rsid w:val="00410C55"/>
    <w:rsid w:val="00412D11"/>
    <w:rsid w:val="00413831"/>
    <w:rsid w:val="004166F5"/>
    <w:rsid w:val="00416854"/>
    <w:rsid w:val="00416CD2"/>
    <w:rsid w:val="00417725"/>
    <w:rsid w:val="00421B2A"/>
    <w:rsid w:val="00422D62"/>
    <w:rsid w:val="0042366D"/>
    <w:rsid w:val="0042417B"/>
    <w:rsid w:val="0042530E"/>
    <w:rsid w:val="0043784C"/>
    <w:rsid w:val="00437F26"/>
    <w:rsid w:val="00440E8A"/>
    <w:rsid w:val="00444097"/>
    <w:rsid w:val="00445487"/>
    <w:rsid w:val="0044722C"/>
    <w:rsid w:val="0045061E"/>
    <w:rsid w:val="00454769"/>
    <w:rsid w:val="00456C47"/>
    <w:rsid w:val="00460DAB"/>
    <w:rsid w:val="00462F22"/>
    <w:rsid w:val="004630DE"/>
    <w:rsid w:val="00463BB9"/>
    <w:rsid w:val="00464272"/>
    <w:rsid w:val="004662E9"/>
    <w:rsid w:val="00466429"/>
    <w:rsid w:val="00466991"/>
    <w:rsid w:val="0047064C"/>
    <w:rsid w:val="00474292"/>
    <w:rsid w:val="0047560B"/>
    <w:rsid w:val="00480814"/>
    <w:rsid w:val="00484D02"/>
    <w:rsid w:val="004878BF"/>
    <w:rsid w:val="00494667"/>
    <w:rsid w:val="0049473B"/>
    <w:rsid w:val="004A21BC"/>
    <w:rsid w:val="004A42E1"/>
    <w:rsid w:val="004A68BB"/>
    <w:rsid w:val="004B1336"/>
    <w:rsid w:val="004B162C"/>
    <w:rsid w:val="004B1857"/>
    <w:rsid w:val="004B6FE0"/>
    <w:rsid w:val="004B78D0"/>
    <w:rsid w:val="004C1A85"/>
    <w:rsid w:val="004C3DBE"/>
    <w:rsid w:val="004C5C96"/>
    <w:rsid w:val="004C66BF"/>
    <w:rsid w:val="004C79F5"/>
    <w:rsid w:val="004D06A4"/>
    <w:rsid w:val="004D0AFF"/>
    <w:rsid w:val="004D224B"/>
    <w:rsid w:val="004D3A76"/>
    <w:rsid w:val="004D4A3F"/>
    <w:rsid w:val="004E646E"/>
    <w:rsid w:val="004F1A81"/>
    <w:rsid w:val="004F4309"/>
    <w:rsid w:val="004F508D"/>
    <w:rsid w:val="004F60B9"/>
    <w:rsid w:val="005010CA"/>
    <w:rsid w:val="00501B28"/>
    <w:rsid w:val="00503402"/>
    <w:rsid w:val="005036A3"/>
    <w:rsid w:val="00507B4F"/>
    <w:rsid w:val="00511535"/>
    <w:rsid w:val="005143B1"/>
    <w:rsid w:val="005218D9"/>
    <w:rsid w:val="00523CA4"/>
    <w:rsid w:val="00530564"/>
    <w:rsid w:val="00532463"/>
    <w:rsid w:val="005339B4"/>
    <w:rsid w:val="0053470A"/>
    <w:rsid w:val="00535BD5"/>
    <w:rsid w:val="00536186"/>
    <w:rsid w:val="00540E9D"/>
    <w:rsid w:val="00544CBB"/>
    <w:rsid w:val="00544DA3"/>
    <w:rsid w:val="00545227"/>
    <w:rsid w:val="005466FE"/>
    <w:rsid w:val="00550F79"/>
    <w:rsid w:val="00556A44"/>
    <w:rsid w:val="00561F50"/>
    <w:rsid w:val="00564367"/>
    <w:rsid w:val="00564550"/>
    <w:rsid w:val="0057315F"/>
    <w:rsid w:val="00574DAF"/>
    <w:rsid w:val="00575CFC"/>
    <w:rsid w:val="00576104"/>
    <w:rsid w:val="00576744"/>
    <w:rsid w:val="00577AC5"/>
    <w:rsid w:val="00581043"/>
    <w:rsid w:val="005818FC"/>
    <w:rsid w:val="00582538"/>
    <w:rsid w:val="0058287F"/>
    <w:rsid w:val="0059169A"/>
    <w:rsid w:val="00594490"/>
    <w:rsid w:val="00594678"/>
    <w:rsid w:val="00594E4B"/>
    <w:rsid w:val="005A2BA5"/>
    <w:rsid w:val="005A62D6"/>
    <w:rsid w:val="005B0E82"/>
    <w:rsid w:val="005B5291"/>
    <w:rsid w:val="005B62C3"/>
    <w:rsid w:val="005C0E09"/>
    <w:rsid w:val="005C1E80"/>
    <w:rsid w:val="005C49D9"/>
    <w:rsid w:val="005C67C8"/>
    <w:rsid w:val="005D0249"/>
    <w:rsid w:val="005D1E32"/>
    <w:rsid w:val="005D4F95"/>
    <w:rsid w:val="005D54AD"/>
    <w:rsid w:val="005D6E8C"/>
    <w:rsid w:val="005E0596"/>
    <w:rsid w:val="005E1579"/>
    <w:rsid w:val="005E6134"/>
    <w:rsid w:val="005F0C62"/>
    <w:rsid w:val="005F100C"/>
    <w:rsid w:val="005F18E0"/>
    <w:rsid w:val="005F5128"/>
    <w:rsid w:val="005F68DA"/>
    <w:rsid w:val="005F6D8F"/>
    <w:rsid w:val="005F7E61"/>
    <w:rsid w:val="00602E0D"/>
    <w:rsid w:val="00605BD4"/>
    <w:rsid w:val="0060773B"/>
    <w:rsid w:val="0061026E"/>
    <w:rsid w:val="00613BFD"/>
    <w:rsid w:val="006157B5"/>
    <w:rsid w:val="00615E75"/>
    <w:rsid w:val="006168A0"/>
    <w:rsid w:val="00616EDE"/>
    <w:rsid w:val="00624C99"/>
    <w:rsid w:val="00626FC6"/>
    <w:rsid w:val="006303B4"/>
    <w:rsid w:val="00630CC6"/>
    <w:rsid w:val="00631FCE"/>
    <w:rsid w:val="00633D3D"/>
    <w:rsid w:val="00641703"/>
    <w:rsid w:val="006431A6"/>
    <w:rsid w:val="006459F6"/>
    <w:rsid w:val="00645A9E"/>
    <w:rsid w:val="006501AD"/>
    <w:rsid w:val="00651BFA"/>
    <w:rsid w:val="006520CD"/>
    <w:rsid w:val="00654475"/>
    <w:rsid w:val="006610E0"/>
    <w:rsid w:val="006613C4"/>
    <w:rsid w:val="00663A2D"/>
    <w:rsid w:val="00663EFF"/>
    <w:rsid w:val="00665A4B"/>
    <w:rsid w:val="00665FDB"/>
    <w:rsid w:val="00674E94"/>
    <w:rsid w:val="00676A29"/>
    <w:rsid w:val="00683EFA"/>
    <w:rsid w:val="0068457A"/>
    <w:rsid w:val="00684727"/>
    <w:rsid w:val="00685067"/>
    <w:rsid w:val="00686A10"/>
    <w:rsid w:val="00686CB4"/>
    <w:rsid w:val="00687047"/>
    <w:rsid w:val="00687290"/>
    <w:rsid w:val="00692DF4"/>
    <w:rsid w:val="00692E2A"/>
    <w:rsid w:val="0069673A"/>
    <w:rsid w:val="006978C5"/>
    <w:rsid w:val="00697D07"/>
    <w:rsid w:val="006A2B06"/>
    <w:rsid w:val="006A3F5E"/>
    <w:rsid w:val="006A4659"/>
    <w:rsid w:val="006A76F2"/>
    <w:rsid w:val="006B00EA"/>
    <w:rsid w:val="006B0EB7"/>
    <w:rsid w:val="006B12DC"/>
    <w:rsid w:val="006B355C"/>
    <w:rsid w:val="006B519A"/>
    <w:rsid w:val="006B53F2"/>
    <w:rsid w:val="006B7282"/>
    <w:rsid w:val="006B7C45"/>
    <w:rsid w:val="006C07FE"/>
    <w:rsid w:val="006C2400"/>
    <w:rsid w:val="006C3B48"/>
    <w:rsid w:val="006D1ED8"/>
    <w:rsid w:val="006D2A94"/>
    <w:rsid w:val="006D7EFB"/>
    <w:rsid w:val="006E0A38"/>
    <w:rsid w:val="006E219B"/>
    <w:rsid w:val="006E4725"/>
    <w:rsid w:val="006E6672"/>
    <w:rsid w:val="006E6722"/>
    <w:rsid w:val="006E6DFB"/>
    <w:rsid w:val="006E7D57"/>
    <w:rsid w:val="006F2867"/>
    <w:rsid w:val="006F4A69"/>
    <w:rsid w:val="00702609"/>
    <w:rsid w:val="007027B9"/>
    <w:rsid w:val="00706DA0"/>
    <w:rsid w:val="0070772E"/>
    <w:rsid w:val="00714646"/>
    <w:rsid w:val="00715E88"/>
    <w:rsid w:val="00716C6F"/>
    <w:rsid w:val="00717097"/>
    <w:rsid w:val="00717E79"/>
    <w:rsid w:val="00721A10"/>
    <w:rsid w:val="0072248E"/>
    <w:rsid w:val="007231BB"/>
    <w:rsid w:val="007302FF"/>
    <w:rsid w:val="00732E82"/>
    <w:rsid w:val="00733CBD"/>
    <w:rsid w:val="00734CAA"/>
    <w:rsid w:val="00741B33"/>
    <w:rsid w:val="0074379B"/>
    <w:rsid w:val="007461F6"/>
    <w:rsid w:val="00751604"/>
    <w:rsid w:val="00753216"/>
    <w:rsid w:val="00753653"/>
    <w:rsid w:val="0075533C"/>
    <w:rsid w:val="00757581"/>
    <w:rsid w:val="007611A0"/>
    <w:rsid w:val="00761284"/>
    <w:rsid w:val="00762CB2"/>
    <w:rsid w:val="007714B8"/>
    <w:rsid w:val="007760BD"/>
    <w:rsid w:val="00780AED"/>
    <w:rsid w:val="00780CFB"/>
    <w:rsid w:val="0079270D"/>
    <w:rsid w:val="00793B6F"/>
    <w:rsid w:val="0079580D"/>
    <w:rsid w:val="00796D3F"/>
    <w:rsid w:val="007A1683"/>
    <w:rsid w:val="007A341B"/>
    <w:rsid w:val="007A5C12"/>
    <w:rsid w:val="007A7CB0"/>
    <w:rsid w:val="007B363C"/>
    <w:rsid w:val="007B3B59"/>
    <w:rsid w:val="007B47E0"/>
    <w:rsid w:val="007B508C"/>
    <w:rsid w:val="007B68A3"/>
    <w:rsid w:val="007B77D2"/>
    <w:rsid w:val="007C0A05"/>
    <w:rsid w:val="007C1491"/>
    <w:rsid w:val="007C2541"/>
    <w:rsid w:val="007C620E"/>
    <w:rsid w:val="007C6515"/>
    <w:rsid w:val="007D394B"/>
    <w:rsid w:val="007D66A8"/>
    <w:rsid w:val="007D780D"/>
    <w:rsid w:val="007E003F"/>
    <w:rsid w:val="007E0158"/>
    <w:rsid w:val="007E16AE"/>
    <w:rsid w:val="007E2637"/>
    <w:rsid w:val="007E3C0C"/>
    <w:rsid w:val="007E7ED1"/>
    <w:rsid w:val="007F7BBE"/>
    <w:rsid w:val="008014D6"/>
    <w:rsid w:val="008020CB"/>
    <w:rsid w:val="008111E4"/>
    <w:rsid w:val="00813A20"/>
    <w:rsid w:val="00815041"/>
    <w:rsid w:val="00815063"/>
    <w:rsid w:val="008164F2"/>
    <w:rsid w:val="008173DC"/>
    <w:rsid w:val="00820015"/>
    <w:rsid w:val="00821395"/>
    <w:rsid w:val="00821975"/>
    <w:rsid w:val="00822975"/>
    <w:rsid w:val="0082519E"/>
    <w:rsid w:val="00830E26"/>
    <w:rsid w:val="00836CA3"/>
    <w:rsid w:val="00843576"/>
    <w:rsid w:val="00843B64"/>
    <w:rsid w:val="008462A6"/>
    <w:rsid w:val="008478FC"/>
    <w:rsid w:val="00850879"/>
    <w:rsid w:val="00851F65"/>
    <w:rsid w:val="00852254"/>
    <w:rsid w:val="00852FF5"/>
    <w:rsid w:val="0085400B"/>
    <w:rsid w:val="008616B5"/>
    <w:rsid w:val="008620CD"/>
    <w:rsid w:val="00862B67"/>
    <w:rsid w:val="00862EFB"/>
    <w:rsid w:val="00863BB3"/>
    <w:rsid w:val="00863FA2"/>
    <w:rsid w:val="00865247"/>
    <w:rsid w:val="00867BFF"/>
    <w:rsid w:val="00870F21"/>
    <w:rsid w:val="008731B4"/>
    <w:rsid w:val="00875F3B"/>
    <w:rsid w:val="008812B3"/>
    <w:rsid w:val="00882ED6"/>
    <w:rsid w:val="0088480A"/>
    <w:rsid w:val="00886EFE"/>
    <w:rsid w:val="0088757A"/>
    <w:rsid w:val="00895492"/>
    <w:rsid w:val="008957DD"/>
    <w:rsid w:val="00896079"/>
    <w:rsid w:val="00897D98"/>
    <w:rsid w:val="008A19C5"/>
    <w:rsid w:val="008A294B"/>
    <w:rsid w:val="008A53A5"/>
    <w:rsid w:val="008A5C72"/>
    <w:rsid w:val="008A6DF2"/>
    <w:rsid w:val="008A7807"/>
    <w:rsid w:val="008B2BF4"/>
    <w:rsid w:val="008B34B1"/>
    <w:rsid w:val="008B4AEE"/>
    <w:rsid w:val="008B4CC9"/>
    <w:rsid w:val="008B7889"/>
    <w:rsid w:val="008C171C"/>
    <w:rsid w:val="008C3521"/>
    <w:rsid w:val="008C43CE"/>
    <w:rsid w:val="008C5FF4"/>
    <w:rsid w:val="008C6211"/>
    <w:rsid w:val="008C7756"/>
    <w:rsid w:val="008D105D"/>
    <w:rsid w:val="008D12B6"/>
    <w:rsid w:val="008D3D7E"/>
    <w:rsid w:val="008D7C99"/>
    <w:rsid w:val="008E0FCB"/>
    <w:rsid w:val="008E267D"/>
    <w:rsid w:val="008E51F6"/>
    <w:rsid w:val="008E6556"/>
    <w:rsid w:val="008F29FF"/>
    <w:rsid w:val="008F5992"/>
    <w:rsid w:val="008F7E87"/>
    <w:rsid w:val="00901CCD"/>
    <w:rsid w:val="00902783"/>
    <w:rsid w:val="00905489"/>
    <w:rsid w:val="0091085F"/>
    <w:rsid w:val="00910A19"/>
    <w:rsid w:val="00910A23"/>
    <w:rsid w:val="00912567"/>
    <w:rsid w:val="00912C9E"/>
    <w:rsid w:val="009134BD"/>
    <w:rsid w:val="00915B8F"/>
    <w:rsid w:val="0091745D"/>
    <w:rsid w:val="00920D16"/>
    <w:rsid w:val="0092178C"/>
    <w:rsid w:val="00926F06"/>
    <w:rsid w:val="00930B88"/>
    <w:rsid w:val="009349CC"/>
    <w:rsid w:val="009362BD"/>
    <w:rsid w:val="00937030"/>
    <w:rsid w:val="00940DCC"/>
    <w:rsid w:val="0094179A"/>
    <w:rsid w:val="0094315A"/>
    <w:rsid w:val="0094459E"/>
    <w:rsid w:val="00944DBC"/>
    <w:rsid w:val="009459EA"/>
    <w:rsid w:val="00946C93"/>
    <w:rsid w:val="00947282"/>
    <w:rsid w:val="00950977"/>
    <w:rsid w:val="00951A7B"/>
    <w:rsid w:val="00951F8A"/>
    <w:rsid w:val="009529DB"/>
    <w:rsid w:val="00953B67"/>
    <w:rsid w:val="009564A6"/>
    <w:rsid w:val="00956894"/>
    <w:rsid w:val="00967621"/>
    <w:rsid w:val="009679E1"/>
    <w:rsid w:val="00967E6A"/>
    <w:rsid w:val="009726DB"/>
    <w:rsid w:val="00973704"/>
    <w:rsid w:val="00974E4C"/>
    <w:rsid w:val="00977C54"/>
    <w:rsid w:val="00980F91"/>
    <w:rsid w:val="009817E1"/>
    <w:rsid w:val="00985146"/>
    <w:rsid w:val="009871E7"/>
    <w:rsid w:val="00987A8A"/>
    <w:rsid w:val="00987E6F"/>
    <w:rsid w:val="00993EAC"/>
    <w:rsid w:val="009A2A37"/>
    <w:rsid w:val="009A3B56"/>
    <w:rsid w:val="009A4E4E"/>
    <w:rsid w:val="009A7191"/>
    <w:rsid w:val="009B0EE7"/>
    <w:rsid w:val="009B30C5"/>
    <w:rsid w:val="009B3AC2"/>
    <w:rsid w:val="009B4A0F"/>
    <w:rsid w:val="009B5395"/>
    <w:rsid w:val="009B649B"/>
    <w:rsid w:val="009B71FB"/>
    <w:rsid w:val="009C11D2"/>
    <w:rsid w:val="009C1CE4"/>
    <w:rsid w:val="009C29F1"/>
    <w:rsid w:val="009C2B6D"/>
    <w:rsid w:val="009C4B51"/>
    <w:rsid w:val="009C6C70"/>
    <w:rsid w:val="009D0B63"/>
    <w:rsid w:val="009D711F"/>
    <w:rsid w:val="009E10FB"/>
    <w:rsid w:val="009E307E"/>
    <w:rsid w:val="009E5885"/>
    <w:rsid w:val="00A04D95"/>
    <w:rsid w:val="00A0533C"/>
    <w:rsid w:val="00A07870"/>
    <w:rsid w:val="00A07F19"/>
    <w:rsid w:val="00A10262"/>
    <w:rsid w:val="00A10D22"/>
    <w:rsid w:val="00A1348D"/>
    <w:rsid w:val="00A14B99"/>
    <w:rsid w:val="00A165B1"/>
    <w:rsid w:val="00A20E40"/>
    <w:rsid w:val="00A232EE"/>
    <w:rsid w:val="00A23367"/>
    <w:rsid w:val="00A27FD0"/>
    <w:rsid w:val="00A31BF1"/>
    <w:rsid w:val="00A32253"/>
    <w:rsid w:val="00A33244"/>
    <w:rsid w:val="00A334C8"/>
    <w:rsid w:val="00A33FE0"/>
    <w:rsid w:val="00A3402E"/>
    <w:rsid w:val="00A356F9"/>
    <w:rsid w:val="00A367A1"/>
    <w:rsid w:val="00A4175F"/>
    <w:rsid w:val="00A432F5"/>
    <w:rsid w:val="00A43E3C"/>
    <w:rsid w:val="00A44411"/>
    <w:rsid w:val="00A461F5"/>
    <w:rsid w:val="00A46431"/>
    <w:rsid w:val="00A469FA"/>
    <w:rsid w:val="00A529B0"/>
    <w:rsid w:val="00A533A7"/>
    <w:rsid w:val="00A53650"/>
    <w:rsid w:val="00A538EC"/>
    <w:rsid w:val="00A53D7E"/>
    <w:rsid w:val="00A552B4"/>
    <w:rsid w:val="00A55670"/>
    <w:rsid w:val="00A55B01"/>
    <w:rsid w:val="00A56B5B"/>
    <w:rsid w:val="00A57DCD"/>
    <w:rsid w:val="00A603FF"/>
    <w:rsid w:val="00A6162E"/>
    <w:rsid w:val="00A6386B"/>
    <w:rsid w:val="00A647A7"/>
    <w:rsid w:val="00A64B74"/>
    <w:rsid w:val="00A657DD"/>
    <w:rsid w:val="00A66413"/>
    <w:rsid w:val="00A666A6"/>
    <w:rsid w:val="00A675FD"/>
    <w:rsid w:val="00A72437"/>
    <w:rsid w:val="00A7252F"/>
    <w:rsid w:val="00A725FA"/>
    <w:rsid w:val="00A74E4B"/>
    <w:rsid w:val="00A75323"/>
    <w:rsid w:val="00A77422"/>
    <w:rsid w:val="00A77999"/>
    <w:rsid w:val="00A80611"/>
    <w:rsid w:val="00A8069D"/>
    <w:rsid w:val="00A91713"/>
    <w:rsid w:val="00A9250D"/>
    <w:rsid w:val="00A92E66"/>
    <w:rsid w:val="00A95867"/>
    <w:rsid w:val="00AA06D7"/>
    <w:rsid w:val="00AB0860"/>
    <w:rsid w:val="00AB0ED5"/>
    <w:rsid w:val="00AB212D"/>
    <w:rsid w:val="00AB3413"/>
    <w:rsid w:val="00AB5340"/>
    <w:rsid w:val="00AB6F44"/>
    <w:rsid w:val="00AC0A89"/>
    <w:rsid w:val="00AC2D93"/>
    <w:rsid w:val="00AC3F8B"/>
    <w:rsid w:val="00AC7C96"/>
    <w:rsid w:val="00AD12D3"/>
    <w:rsid w:val="00AD1885"/>
    <w:rsid w:val="00AD2394"/>
    <w:rsid w:val="00AD666B"/>
    <w:rsid w:val="00AE0EF4"/>
    <w:rsid w:val="00AE237D"/>
    <w:rsid w:val="00AE502A"/>
    <w:rsid w:val="00AE52EF"/>
    <w:rsid w:val="00AE5891"/>
    <w:rsid w:val="00AF212C"/>
    <w:rsid w:val="00AF2CCC"/>
    <w:rsid w:val="00AF5BE4"/>
    <w:rsid w:val="00AF7471"/>
    <w:rsid w:val="00AF77A0"/>
    <w:rsid w:val="00AF7982"/>
    <w:rsid w:val="00AF7C07"/>
    <w:rsid w:val="00B00700"/>
    <w:rsid w:val="00B0135C"/>
    <w:rsid w:val="00B02769"/>
    <w:rsid w:val="00B02C53"/>
    <w:rsid w:val="00B0426D"/>
    <w:rsid w:val="00B05F14"/>
    <w:rsid w:val="00B0696A"/>
    <w:rsid w:val="00B0725F"/>
    <w:rsid w:val="00B15588"/>
    <w:rsid w:val="00B168A0"/>
    <w:rsid w:val="00B20D38"/>
    <w:rsid w:val="00B22C93"/>
    <w:rsid w:val="00B254C4"/>
    <w:rsid w:val="00B255EB"/>
    <w:rsid w:val="00B26628"/>
    <w:rsid w:val="00B27589"/>
    <w:rsid w:val="00B278D3"/>
    <w:rsid w:val="00B32742"/>
    <w:rsid w:val="00B33176"/>
    <w:rsid w:val="00B33423"/>
    <w:rsid w:val="00B35C26"/>
    <w:rsid w:val="00B405B7"/>
    <w:rsid w:val="00B44236"/>
    <w:rsid w:val="00B460BC"/>
    <w:rsid w:val="00B52222"/>
    <w:rsid w:val="00B53E46"/>
    <w:rsid w:val="00B549D9"/>
    <w:rsid w:val="00B54FE7"/>
    <w:rsid w:val="00B66901"/>
    <w:rsid w:val="00B67295"/>
    <w:rsid w:val="00B67A50"/>
    <w:rsid w:val="00B7147A"/>
    <w:rsid w:val="00B71E6D"/>
    <w:rsid w:val="00B72070"/>
    <w:rsid w:val="00B73434"/>
    <w:rsid w:val="00B759A5"/>
    <w:rsid w:val="00B779E1"/>
    <w:rsid w:val="00B82B1F"/>
    <w:rsid w:val="00B82B98"/>
    <w:rsid w:val="00B852B6"/>
    <w:rsid w:val="00B86703"/>
    <w:rsid w:val="00B90DD9"/>
    <w:rsid w:val="00B91EE1"/>
    <w:rsid w:val="00B92E8D"/>
    <w:rsid w:val="00B960BA"/>
    <w:rsid w:val="00BA0090"/>
    <w:rsid w:val="00BA058E"/>
    <w:rsid w:val="00BA1A67"/>
    <w:rsid w:val="00BA1AD1"/>
    <w:rsid w:val="00BA298F"/>
    <w:rsid w:val="00BA32CC"/>
    <w:rsid w:val="00BA35CB"/>
    <w:rsid w:val="00BA43E4"/>
    <w:rsid w:val="00BA66EC"/>
    <w:rsid w:val="00BA72B2"/>
    <w:rsid w:val="00BB2A44"/>
    <w:rsid w:val="00BC02FC"/>
    <w:rsid w:val="00BC4E27"/>
    <w:rsid w:val="00BD3686"/>
    <w:rsid w:val="00BD3AF5"/>
    <w:rsid w:val="00BE15AF"/>
    <w:rsid w:val="00BE3266"/>
    <w:rsid w:val="00BE3AF8"/>
    <w:rsid w:val="00BE407F"/>
    <w:rsid w:val="00BE5B5F"/>
    <w:rsid w:val="00BE61DD"/>
    <w:rsid w:val="00BF04BB"/>
    <w:rsid w:val="00BF17C8"/>
    <w:rsid w:val="00BF3C6A"/>
    <w:rsid w:val="00BF745A"/>
    <w:rsid w:val="00C0543B"/>
    <w:rsid w:val="00C079FC"/>
    <w:rsid w:val="00C112C4"/>
    <w:rsid w:val="00C12761"/>
    <w:rsid w:val="00C14129"/>
    <w:rsid w:val="00C177E6"/>
    <w:rsid w:val="00C2295F"/>
    <w:rsid w:val="00C25A80"/>
    <w:rsid w:val="00C26F55"/>
    <w:rsid w:val="00C30099"/>
    <w:rsid w:val="00C30C63"/>
    <w:rsid w:val="00C31819"/>
    <w:rsid w:val="00C32C8D"/>
    <w:rsid w:val="00C36698"/>
    <w:rsid w:val="00C36B8B"/>
    <w:rsid w:val="00C402FE"/>
    <w:rsid w:val="00C40CDA"/>
    <w:rsid w:val="00C415C1"/>
    <w:rsid w:val="00C447FB"/>
    <w:rsid w:val="00C458BD"/>
    <w:rsid w:val="00C45EF6"/>
    <w:rsid w:val="00C47DBF"/>
    <w:rsid w:val="00C552FF"/>
    <w:rsid w:val="00C558DA"/>
    <w:rsid w:val="00C55AF3"/>
    <w:rsid w:val="00C55D48"/>
    <w:rsid w:val="00C56192"/>
    <w:rsid w:val="00C57E15"/>
    <w:rsid w:val="00C624EC"/>
    <w:rsid w:val="00C65F29"/>
    <w:rsid w:val="00C70ACC"/>
    <w:rsid w:val="00C71F16"/>
    <w:rsid w:val="00C754C8"/>
    <w:rsid w:val="00C7719A"/>
    <w:rsid w:val="00C82192"/>
    <w:rsid w:val="00C84759"/>
    <w:rsid w:val="00C87232"/>
    <w:rsid w:val="00C91B64"/>
    <w:rsid w:val="00C9435D"/>
    <w:rsid w:val="00CA2FF8"/>
    <w:rsid w:val="00CA3146"/>
    <w:rsid w:val="00CA4086"/>
    <w:rsid w:val="00CA4E57"/>
    <w:rsid w:val="00CA6C7F"/>
    <w:rsid w:val="00CA6D97"/>
    <w:rsid w:val="00CB00B1"/>
    <w:rsid w:val="00CB31E5"/>
    <w:rsid w:val="00CB3957"/>
    <w:rsid w:val="00CB453A"/>
    <w:rsid w:val="00CB4CC9"/>
    <w:rsid w:val="00CB6413"/>
    <w:rsid w:val="00CC0489"/>
    <w:rsid w:val="00CC10A6"/>
    <w:rsid w:val="00CC28A3"/>
    <w:rsid w:val="00CC36E9"/>
    <w:rsid w:val="00CC6C82"/>
    <w:rsid w:val="00CD01D6"/>
    <w:rsid w:val="00CD39C4"/>
    <w:rsid w:val="00CD5453"/>
    <w:rsid w:val="00CD5EB8"/>
    <w:rsid w:val="00CD7044"/>
    <w:rsid w:val="00CE08B9"/>
    <w:rsid w:val="00CE1785"/>
    <w:rsid w:val="00CE3B69"/>
    <w:rsid w:val="00CE524C"/>
    <w:rsid w:val="00CF141F"/>
    <w:rsid w:val="00CF3D0A"/>
    <w:rsid w:val="00CF4777"/>
    <w:rsid w:val="00CF47BA"/>
    <w:rsid w:val="00CF71BA"/>
    <w:rsid w:val="00D00BBE"/>
    <w:rsid w:val="00D0402B"/>
    <w:rsid w:val="00D067BB"/>
    <w:rsid w:val="00D06843"/>
    <w:rsid w:val="00D1352A"/>
    <w:rsid w:val="00D169AF"/>
    <w:rsid w:val="00D24436"/>
    <w:rsid w:val="00D24871"/>
    <w:rsid w:val="00D25249"/>
    <w:rsid w:val="00D334D7"/>
    <w:rsid w:val="00D34242"/>
    <w:rsid w:val="00D35D2A"/>
    <w:rsid w:val="00D44172"/>
    <w:rsid w:val="00D44A81"/>
    <w:rsid w:val="00D50CD4"/>
    <w:rsid w:val="00D50FC1"/>
    <w:rsid w:val="00D51785"/>
    <w:rsid w:val="00D54A7B"/>
    <w:rsid w:val="00D555D8"/>
    <w:rsid w:val="00D55994"/>
    <w:rsid w:val="00D57A9E"/>
    <w:rsid w:val="00D615CF"/>
    <w:rsid w:val="00D63B8C"/>
    <w:rsid w:val="00D649A0"/>
    <w:rsid w:val="00D6677B"/>
    <w:rsid w:val="00D716E1"/>
    <w:rsid w:val="00D71BE4"/>
    <w:rsid w:val="00D739CC"/>
    <w:rsid w:val="00D74AAC"/>
    <w:rsid w:val="00D8093D"/>
    <w:rsid w:val="00D8108C"/>
    <w:rsid w:val="00D812B9"/>
    <w:rsid w:val="00D81705"/>
    <w:rsid w:val="00D8170F"/>
    <w:rsid w:val="00D82DF2"/>
    <w:rsid w:val="00D842AE"/>
    <w:rsid w:val="00D850A6"/>
    <w:rsid w:val="00D85C25"/>
    <w:rsid w:val="00D9211C"/>
    <w:rsid w:val="00D92C4B"/>
    <w:rsid w:val="00D92DDB"/>
    <w:rsid w:val="00D92DE0"/>
    <w:rsid w:val="00D92F30"/>
    <w:rsid w:val="00D92FEF"/>
    <w:rsid w:val="00D93A0F"/>
    <w:rsid w:val="00D972CB"/>
    <w:rsid w:val="00DA1BCA"/>
    <w:rsid w:val="00DA2BF3"/>
    <w:rsid w:val="00DA2FBA"/>
    <w:rsid w:val="00DA3A5E"/>
    <w:rsid w:val="00DA3B63"/>
    <w:rsid w:val="00DA79CE"/>
    <w:rsid w:val="00DB27B5"/>
    <w:rsid w:val="00DB55FD"/>
    <w:rsid w:val="00DB7093"/>
    <w:rsid w:val="00DC0523"/>
    <w:rsid w:val="00DC0CA4"/>
    <w:rsid w:val="00DC21E8"/>
    <w:rsid w:val="00DC2C5F"/>
    <w:rsid w:val="00DC46FF"/>
    <w:rsid w:val="00DC5254"/>
    <w:rsid w:val="00DD1A4F"/>
    <w:rsid w:val="00DD219B"/>
    <w:rsid w:val="00DD3107"/>
    <w:rsid w:val="00DD7C2C"/>
    <w:rsid w:val="00DE5887"/>
    <w:rsid w:val="00DE74FC"/>
    <w:rsid w:val="00DE75D1"/>
    <w:rsid w:val="00DE7AE1"/>
    <w:rsid w:val="00DF0096"/>
    <w:rsid w:val="00DF1378"/>
    <w:rsid w:val="00DF3126"/>
    <w:rsid w:val="00DF61E6"/>
    <w:rsid w:val="00E00B79"/>
    <w:rsid w:val="00E04FFF"/>
    <w:rsid w:val="00E05B24"/>
    <w:rsid w:val="00E05CBE"/>
    <w:rsid w:val="00E06279"/>
    <w:rsid w:val="00E06797"/>
    <w:rsid w:val="00E10612"/>
    <w:rsid w:val="00E11780"/>
    <w:rsid w:val="00E1265B"/>
    <w:rsid w:val="00E13B48"/>
    <w:rsid w:val="00E14003"/>
    <w:rsid w:val="00E1404F"/>
    <w:rsid w:val="00E20002"/>
    <w:rsid w:val="00E20E56"/>
    <w:rsid w:val="00E210C4"/>
    <w:rsid w:val="00E21C83"/>
    <w:rsid w:val="00E24ADA"/>
    <w:rsid w:val="00E274B1"/>
    <w:rsid w:val="00E3062D"/>
    <w:rsid w:val="00E32EC0"/>
    <w:rsid w:val="00E32F59"/>
    <w:rsid w:val="00E35A94"/>
    <w:rsid w:val="00E36ECF"/>
    <w:rsid w:val="00E43969"/>
    <w:rsid w:val="00E46D9A"/>
    <w:rsid w:val="00E530FD"/>
    <w:rsid w:val="00E54903"/>
    <w:rsid w:val="00E54988"/>
    <w:rsid w:val="00E551DF"/>
    <w:rsid w:val="00E565FF"/>
    <w:rsid w:val="00E62CC3"/>
    <w:rsid w:val="00E64715"/>
    <w:rsid w:val="00E65388"/>
    <w:rsid w:val="00E672D2"/>
    <w:rsid w:val="00E71F85"/>
    <w:rsid w:val="00E72191"/>
    <w:rsid w:val="00E73AD2"/>
    <w:rsid w:val="00E73DD5"/>
    <w:rsid w:val="00E77E52"/>
    <w:rsid w:val="00E80078"/>
    <w:rsid w:val="00E84669"/>
    <w:rsid w:val="00E85193"/>
    <w:rsid w:val="00E85B7D"/>
    <w:rsid w:val="00E8630D"/>
    <w:rsid w:val="00E90546"/>
    <w:rsid w:val="00E9121B"/>
    <w:rsid w:val="00E912AA"/>
    <w:rsid w:val="00E91738"/>
    <w:rsid w:val="00E94ACD"/>
    <w:rsid w:val="00E96C59"/>
    <w:rsid w:val="00E97D29"/>
    <w:rsid w:val="00E97FD7"/>
    <w:rsid w:val="00EA0AE2"/>
    <w:rsid w:val="00EA268E"/>
    <w:rsid w:val="00EA2780"/>
    <w:rsid w:val="00EA3652"/>
    <w:rsid w:val="00EA39E5"/>
    <w:rsid w:val="00EA7639"/>
    <w:rsid w:val="00EB0CA9"/>
    <w:rsid w:val="00EB25AE"/>
    <w:rsid w:val="00EB2EE1"/>
    <w:rsid w:val="00EB56A4"/>
    <w:rsid w:val="00EB7925"/>
    <w:rsid w:val="00EC03E6"/>
    <w:rsid w:val="00EC3644"/>
    <w:rsid w:val="00EC521B"/>
    <w:rsid w:val="00EC5A46"/>
    <w:rsid w:val="00EC63E2"/>
    <w:rsid w:val="00ED437E"/>
    <w:rsid w:val="00ED715B"/>
    <w:rsid w:val="00EE035B"/>
    <w:rsid w:val="00EE2BC0"/>
    <w:rsid w:val="00EE3970"/>
    <w:rsid w:val="00EE4105"/>
    <w:rsid w:val="00EE45A2"/>
    <w:rsid w:val="00EE4C6E"/>
    <w:rsid w:val="00EE4E5A"/>
    <w:rsid w:val="00EF078E"/>
    <w:rsid w:val="00EF142B"/>
    <w:rsid w:val="00EF22B3"/>
    <w:rsid w:val="00EF2415"/>
    <w:rsid w:val="00EF3C95"/>
    <w:rsid w:val="00EF3EFD"/>
    <w:rsid w:val="00EF5107"/>
    <w:rsid w:val="00F00CE1"/>
    <w:rsid w:val="00F0333C"/>
    <w:rsid w:val="00F03B69"/>
    <w:rsid w:val="00F063C7"/>
    <w:rsid w:val="00F06D20"/>
    <w:rsid w:val="00F070E2"/>
    <w:rsid w:val="00F07A50"/>
    <w:rsid w:val="00F113DA"/>
    <w:rsid w:val="00F11599"/>
    <w:rsid w:val="00F13AC1"/>
    <w:rsid w:val="00F13B84"/>
    <w:rsid w:val="00F17F40"/>
    <w:rsid w:val="00F24030"/>
    <w:rsid w:val="00F2650C"/>
    <w:rsid w:val="00F32F0C"/>
    <w:rsid w:val="00F34ADE"/>
    <w:rsid w:val="00F34C5E"/>
    <w:rsid w:val="00F361CA"/>
    <w:rsid w:val="00F36812"/>
    <w:rsid w:val="00F37DC8"/>
    <w:rsid w:val="00F4115A"/>
    <w:rsid w:val="00F439B3"/>
    <w:rsid w:val="00F46E07"/>
    <w:rsid w:val="00F50056"/>
    <w:rsid w:val="00F55D6F"/>
    <w:rsid w:val="00F61FD9"/>
    <w:rsid w:val="00F62777"/>
    <w:rsid w:val="00F63598"/>
    <w:rsid w:val="00F635CD"/>
    <w:rsid w:val="00F650C3"/>
    <w:rsid w:val="00F65D85"/>
    <w:rsid w:val="00F66B9E"/>
    <w:rsid w:val="00F758FF"/>
    <w:rsid w:val="00F75972"/>
    <w:rsid w:val="00F8091E"/>
    <w:rsid w:val="00F828DC"/>
    <w:rsid w:val="00F84200"/>
    <w:rsid w:val="00F85E16"/>
    <w:rsid w:val="00F8615C"/>
    <w:rsid w:val="00F91357"/>
    <w:rsid w:val="00F93A64"/>
    <w:rsid w:val="00F93C06"/>
    <w:rsid w:val="00F949D8"/>
    <w:rsid w:val="00F969E5"/>
    <w:rsid w:val="00F97F2F"/>
    <w:rsid w:val="00FA0483"/>
    <w:rsid w:val="00FA4F25"/>
    <w:rsid w:val="00FA6BB0"/>
    <w:rsid w:val="00FA7834"/>
    <w:rsid w:val="00FB163E"/>
    <w:rsid w:val="00FB457D"/>
    <w:rsid w:val="00FB5744"/>
    <w:rsid w:val="00FB7B27"/>
    <w:rsid w:val="00FC00ED"/>
    <w:rsid w:val="00FC05C0"/>
    <w:rsid w:val="00FC2BFA"/>
    <w:rsid w:val="00FC4956"/>
    <w:rsid w:val="00FC7DC5"/>
    <w:rsid w:val="00FD22BD"/>
    <w:rsid w:val="00FD5860"/>
    <w:rsid w:val="00FD76B6"/>
    <w:rsid w:val="00FE12C4"/>
    <w:rsid w:val="00FE352D"/>
    <w:rsid w:val="00FE3539"/>
    <w:rsid w:val="00FE3801"/>
    <w:rsid w:val="00FE40EB"/>
    <w:rsid w:val="00FE4D02"/>
    <w:rsid w:val="00FE58F0"/>
    <w:rsid w:val="00FE6859"/>
    <w:rsid w:val="00FE6975"/>
    <w:rsid w:val="00FE7D62"/>
    <w:rsid w:val="00FF2D26"/>
    <w:rsid w:val="00FF3819"/>
    <w:rsid w:val="00FF40F5"/>
    <w:rsid w:val="00FF792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F5DFCA9"/>
  <w15:docId w15:val="{00D7E93D-2910-4318-95B2-9D8A550C2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1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3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53B67"/>
    <w:pPr>
      <w:tabs>
        <w:tab w:val="left" w:pos="1247"/>
        <w:tab w:val="left" w:pos="1814"/>
        <w:tab w:val="left" w:pos="2381"/>
        <w:tab w:val="left" w:pos="2948"/>
        <w:tab w:val="left" w:pos="3515"/>
      </w:tabs>
    </w:pPr>
    <w:rPr>
      <w:lang w:eastAsia="en-US"/>
    </w:rPr>
  </w:style>
  <w:style w:type="paragraph" w:styleId="Heading1">
    <w:name w:val="heading 1"/>
    <w:basedOn w:val="Normal"/>
    <w:next w:val="Normalnumber"/>
    <w:link w:val="Heading1Char"/>
    <w:qFormat/>
    <w:rsid w:val="00CA2FF8"/>
    <w:pPr>
      <w:keepNext/>
      <w:spacing w:before="240" w:after="120"/>
      <w:ind w:left="1247" w:hanging="680"/>
      <w:outlineLvl w:val="0"/>
    </w:pPr>
    <w:rPr>
      <w:b/>
      <w:sz w:val="28"/>
    </w:rPr>
  </w:style>
  <w:style w:type="paragraph" w:styleId="Heading2">
    <w:name w:val="heading 2"/>
    <w:basedOn w:val="Normal"/>
    <w:next w:val="Normalnumber"/>
    <w:link w:val="Heading2Char"/>
    <w:qFormat/>
    <w:rsid w:val="00CA2FF8"/>
    <w:pPr>
      <w:keepNext/>
      <w:spacing w:before="240" w:after="120"/>
      <w:ind w:left="1247" w:hanging="680"/>
      <w:outlineLvl w:val="1"/>
    </w:pPr>
    <w:rPr>
      <w:b/>
      <w:sz w:val="24"/>
      <w:szCs w:val="24"/>
    </w:rPr>
  </w:style>
  <w:style w:type="paragraph" w:styleId="Heading3">
    <w:name w:val="heading 3"/>
    <w:basedOn w:val="Normal"/>
    <w:next w:val="Normalnumber"/>
    <w:qFormat/>
    <w:rsid w:val="00CA2FF8"/>
    <w:pPr>
      <w:spacing w:after="120"/>
      <w:ind w:left="1247" w:hanging="680"/>
      <w:outlineLvl w:val="2"/>
    </w:pPr>
    <w:rPr>
      <w:b/>
    </w:rPr>
  </w:style>
  <w:style w:type="paragraph" w:styleId="Heading4">
    <w:name w:val="heading 4"/>
    <w:basedOn w:val="Heading3"/>
    <w:next w:val="Normalnumber"/>
    <w:qFormat/>
    <w:rsid w:val="00CA2FF8"/>
    <w:pPr>
      <w:keepNext/>
      <w:outlineLvl w:val="3"/>
    </w:pPr>
  </w:style>
  <w:style w:type="paragraph" w:styleId="Heading5">
    <w:name w:val="heading 5"/>
    <w:basedOn w:val="Normal"/>
    <w:next w:val="Normal"/>
    <w:qFormat/>
    <w:rsid w:val="00CA2FF8"/>
    <w:pPr>
      <w:keepNext/>
      <w:outlineLvl w:val="4"/>
    </w:pPr>
    <w:rPr>
      <w:rFonts w:ascii="Univers" w:hAnsi="Univers"/>
      <w:b/>
      <w:sz w:val="24"/>
    </w:rPr>
  </w:style>
  <w:style w:type="paragraph" w:styleId="Heading6">
    <w:name w:val="heading 6"/>
    <w:basedOn w:val="Normal"/>
    <w:next w:val="Normal"/>
    <w:qFormat/>
    <w:rsid w:val="00CA2FF8"/>
    <w:pPr>
      <w:keepNext/>
      <w:ind w:left="578"/>
      <w:outlineLvl w:val="5"/>
    </w:pPr>
    <w:rPr>
      <w:b/>
      <w:bCs/>
      <w:sz w:val="24"/>
    </w:rPr>
  </w:style>
  <w:style w:type="paragraph" w:styleId="Heading7">
    <w:name w:val="heading 7"/>
    <w:basedOn w:val="Normal"/>
    <w:next w:val="Normal"/>
    <w:qFormat/>
    <w:rsid w:val="00CA2FF8"/>
    <w:pPr>
      <w:keepNext/>
      <w:widowControl w:val="0"/>
      <w:jc w:val="center"/>
      <w:outlineLvl w:val="6"/>
    </w:pPr>
    <w:rPr>
      <w:snapToGrid w:val="0"/>
      <w:u w:val="single"/>
    </w:rPr>
  </w:style>
  <w:style w:type="paragraph" w:styleId="Heading8">
    <w:name w:val="heading 8"/>
    <w:basedOn w:val="Normal"/>
    <w:next w:val="Normal"/>
    <w:qFormat/>
    <w:rsid w:val="00CA2FF8"/>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qFormat/>
    <w:rsid w:val="00CA2FF8"/>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CA2FF8"/>
    <w:rPr>
      <w:rFonts w:ascii="Times New Roman" w:hAnsi="Times New Roman"/>
      <w:b/>
      <w:sz w:val="18"/>
    </w:rPr>
  </w:style>
  <w:style w:type="table" w:customStyle="1" w:styleId="Tabledocright">
    <w:name w:val="Table_doc_right"/>
    <w:basedOn w:val="TableNormal"/>
    <w:rsid w:val="00CA2FF8"/>
    <w:pPr>
      <w:spacing w:before="40" w:after="40"/>
    </w:pPr>
    <w:rPr>
      <w:sz w:val="18"/>
      <w:szCs w:val="18"/>
      <w:lang w:val="fr-FR" w:eastAsia="fr-FR"/>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CA2FF8"/>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CA2FF8"/>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CA2FF8"/>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CA2FF8"/>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CA2FF8"/>
    <w:rPr>
      <w:bCs w:val="0"/>
    </w:rPr>
  </w:style>
  <w:style w:type="paragraph" w:styleId="TableofFigures">
    <w:name w:val="table of figures"/>
    <w:basedOn w:val="Normal"/>
    <w:next w:val="Normal"/>
    <w:autoRedefine/>
    <w:semiHidden/>
    <w:rsid w:val="00CA2FF8"/>
    <w:pPr>
      <w:tabs>
        <w:tab w:val="clear" w:pos="1814"/>
        <w:tab w:val="clear" w:pos="2381"/>
        <w:tab w:val="clear" w:pos="2948"/>
        <w:tab w:val="clear" w:pos="3515"/>
      </w:tabs>
      <w:ind w:left="1814" w:hanging="567"/>
    </w:pPr>
  </w:style>
  <w:style w:type="paragraph" w:customStyle="1" w:styleId="CH1">
    <w:name w:val="CH1"/>
    <w:basedOn w:val="Normalpool"/>
    <w:next w:val="CH2"/>
    <w:rsid w:val="00CA2FF8"/>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rsid w:val="00CA2FF8"/>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rsid w:val="00CA2FF8"/>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CA2FF8"/>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CA2FF8"/>
    <w:rPr>
      <w:rFonts w:ascii="Arial" w:hAnsi="Arial"/>
      <w:sz w:val="16"/>
      <w:lang w:val="fr-FR" w:eastAsia="fr-FR"/>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CA2FF8"/>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CA2FF8"/>
    <w:pPr>
      <w:tabs>
        <w:tab w:val="left" w:pos="4321"/>
        <w:tab w:val="right" w:pos="8641"/>
      </w:tabs>
      <w:spacing w:before="60" w:after="120"/>
    </w:pPr>
    <w:rPr>
      <w:b/>
      <w:sz w:val="18"/>
    </w:rPr>
  </w:style>
  <w:style w:type="paragraph" w:customStyle="1" w:styleId="Headerpool">
    <w:name w:val="Header_pool"/>
    <w:basedOn w:val="Normal"/>
    <w:next w:val="Normal"/>
    <w:semiHidden/>
    <w:rsid w:val="00CA2FF8"/>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autoRedefine/>
    <w:semiHidden/>
    <w:rsid w:val="00CA2FF8"/>
    <w:pPr>
      <w:tabs>
        <w:tab w:val="left" w:pos="1247"/>
        <w:tab w:val="left" w:pos="1814"/>
        <w:tab w:val="left" w:pos="2381"/>
        <w:tab w:val="left" w:pos="2948"/>
        <w:tab w:val="left" w:pos="3515"/>
        <w:tab w:val="left" w:pos="4082"/>
      </w:tabs>
    </w:pPr>
    <w:rPr>
      <w:lang w:val="fr-CA" w:eastAsia="en-US"/>
    </w:rPr>
  </w:style>
  <w:style w:type="paragraph" w:customStyle="1" w:styleId="Footer-pool">
    <w:name w:val="Footer-pool"/>
    <w:basedOn w:val="Normal-pool"/>
    <w:next w:val="Normal-pool"/>
    <w:rsid w:val="00CA2FF8"/>
    <w:pPr>
      <w:tabs>
        <w:tab w:val="left" w:pos="4321"/>
        <w:tab w:val="right" w:pos="8641"/>
      </w:tabs>
      <w:spacing w:before="60" w:after="120"/>
    </w:pPr>
    <w:rPr>
      <w:b/>
      <w:sz w:val="18"/>
    </w:rPr>
  </w:style>
  <w:style w:type="paragraph" w:customStyle="1" w:styleId="Header-pool">
    <w:name w:val="Header-pool"/>
    <w:basedOn w:val="Normal-pool"/>
    <w:next w:val="Normal-pool"/>
    <w:rsid w:val="00CA2FF8"/>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CA2FF8"/>
    <w:pPr>
      <w:tabs>
        <w:tab w:val="left" w:pos="1247"/>
        <w:tab w:val="left" w:pos="1814"/>
        <w:tab w:val="left" w:pos="2381"/>
        <w:tab w:val="left" w:pos="2948"/>
        <w:tab w:val="left" w:pos="3515"/>
        <w:tab w:val="left" w:pos="4082"/>
      </w:tabs>
    </w:pPr>
    <w:rPr>
      <w:lang w:val="en-GB" w:eastAsia="en-US"/>
    </w:rPr>
  </w:style>
  <w:style w:type="character" w:styleId="FootnoteReference">
    <w:name w:val="footnote reference"/>
    <w:aliases w:val="16 Point,Superscript 6 Point,(Ref. de nota al pie),Footnote Reference1"/>
    <w:uiPriority w:val="99"/>
    <w:semiHidden/>
    <w:rsid w:val="00CA2FF8"/>
    <w:rPr>
      <w:rFonts w:ascii="Times New Roman" w:hAnsi="Times New Roman"/>
      <w:color w:val="auto"/>
      <w:sz w:val="20"/>
      <w:szCs w:val="18"/>
      <w:vertAlign w:val="superscript"/>
    </w:rPr>
  </w:style>
  <w:style w:type="paragraph" w:styleId="FootnoteText">
    <w:name w:val="footnote text"/>
    <w:aliases w:val="fn,Geneva 9,Font: Geneva 9,Boston 10,f,ft,Fotnotstext Char,ft Char,single space,FOOTNOTES,ADB,single space1,footnote text1,FOOTNOTES1,fn1,ADB1,single space2,footnote text2,FOOTNOTES2,fn2,ADB2,single space3,footnote text3,fn3,footnote text"/>
    <w:basedOn w:val="Normalpool"/>
    <w:link w:val="FootnoteTextChar"/>
    <w:uiPriority w:val="99"/>
    <w:qFormat/>
    <w:rsid w:val="00CA2FF8"/>
    <w:pPr>
      <w:spacing w:before="20" w:after="40"/>
      <w:ind w:left="1247"/>
    </w:pPr>
    <w:rPr>
      <w:sz w:val="18"/>
    </w:rPr>
  </w:style>
  <w:style w:type="character" w:customStyle="1" w:styleId="Heading1Char">
    <w:name w:val="Heading 1 Char"/>
    <w:link w:val="Heading1"/>
    <w:locked/>
    <w:rsid w:val="00B02C53"/>
    <w:rPr>
      <w:b/>
      <w:sz w:val="28"/>
      <w:lang w:eastAsia="en-US"/>
    </w:rPr>
  </w:style>
  <w:style w:type="character" w:customStyle="1" w:styleId="FootnoteTextChar">
    <w:name w:val="Footnote Text Char"/>
    <w:aliases w:val="fn Char,Geneva 9 Char,Font: Geneva 9 Char,Boston 10 Char,f Char,ft Char1,Fotnotstext Char Char,ft Char Char,single space Char,FOOTNOTES Char,ADB Char,single space1 Char,footnote text1 Char,FOOTNOTES1 Char,fn1 Char,ADB1 Char,fn2 Char"/>
    <w:link w:val="FootnoteText"/>
    <w:uiPriority w:val="99"/>
    <w:rsid w:val="009349CC"/>
    <w:rPr>
      <w:sz w:val="18"/>
      <w:lang w:val="fr-CA" w:eastAsia="en-US"/>
    </w:rPr>
  </w:style>
  <w:style w:type="paragraph" w:customStyle="1" w:styleId="Level1">
    <w:name w:val="Level1"/>
    <w:basedOn w:val="Normal"/>
    <w:rsid w:val="009349CC"/>
    <w:pPr>
      <w:tabs>
        <w:tab w:val="clear" w:pos="1247"/>
        <w:tab w:val="clear" w:pos="1814"/>
        <w:tab w:val="clear" w:pos="2381"/>
        <w:tab w:val="clear" w:pos="2948"/>
        <w:tab w:val="clear" w:pos="3515"/>
        <w:tab w:val="left" w:pos="578"/>
        <w:tab w:val="left" w:pos="1157"/>
      </w:tabs>
      <w:suppressAutoHyphens/>
      <w:spacing w:after="240"/>
    </w:pPr>
    <w:rPr>
      <w:rFonts w:eastAsia="MS Mincho"/>
    </w:rPr>
  </w:style>
  <w:style w:type="paragraph" w:customStyle="1" w:styleId="Body">
    <w:name w:val="Body"/>
    <w:rsid w:val="009349CC"/>
    <w:pPr>
      <w:pBdr>
        <w:top w:val="nil"/>
        <w:left w:val="nil"/>
        <w:bottom w:val="nil"/>
        <w:right w:val="nil"/>
        <w:between w:val="nil"/>
        <w:bar w:val="nil"/>
      </w:pBdr>
      <w:spacing w:after="200" w:line="276" w:lineRule="auto"/>
    </w:pPr>
    <w:rPr>
      <w:rFonts w:ascii="Calibri" w:eastAsia="Arial Unicode MS" w:hAnsi="Arial Unicode MS" w:cs="Arial Unicode MS"/>
      <w:color w:val="000000"/>
      <w:sz w:val="22"/>
      <w:szCs w:val="22"/>
      <w:u w:color="000000"/>
      <w:bdr w:val="nil"/>
      <w:lang w:eastAsia="en-US"/>
    </w:rPr>
  </w:style>
  <w:style w:type="paragraph" w:styleId="ListParagraph">
    <w:name w:val="List Paragraph"/>
    <w:basedOn w:val="Normal"/>
    <w:uiPriority w:val="34"/>
    <w:qFormat/>
    <w:rsid w:val="009349CC"/>
    <w:pPr>
      <w:pBdr>
        <w:top w:val="nil"/>
        <w:left w:val="nil"/>
        <w:bottom w:val="nil"/>
        <w:right w:val="nil"/>
        <w:between w:val="nil"/>
        <w:bar w:val="nil"/>
      </w:pBdr>
      <w:tabs>
        <w:tab w:val="clear" w:pos="1247"/>
        <w:tab w:val="clear" w:pos="1814"/>
        <w:tab w:val="clear" w:pos="2381"/>
        <w:tab w:val="clear" w:pos="2948"/>
        <w:tab w:val="clear" w:pos="3515"/>
      </w:tabs>
      <w:ind w:left="720"/>
      <w:contextualSpacing/>
    </w:pPr>
    <w:rPr>
      <w:rFonts w:eastAsia="Arial Unicode MS"/>
      <w:sz w:val="24"/>
      <w:szCs w:val="24"/>
      <w:bdr w:val="nil"/>
    </w:rPr>
  </w:style>
  <w:style w:type="character" w:customStyle="1" w:styleId="st">
    <w:name w:val="st"/>
    <w:rsid w:val="009349CC"/>
  </w:style>
  <w:style w:type="paragraph" w:styleId="BalloonText">
    <w:name w:val="Balloon Text"/>
    <w:basedOn w:val="Normal"/>
    <w:link w:val="BalloonTextChar"/>
    <w:uiPriority w:val="99"/>
    <w:unhideWhenUsed/>
    <w:rsid w:val="009349CC"/>
    <w:pPr>
      <w:tabs>
        <w:tab w:val="clear" w:pos="1247"/>
        <w:tab w:val="clear" w:pos="1814"/>
        <w:tab w:val="clear" w:pos="2381"/>
        <w:tab w:val="clear" w:pos="2948"/>
        <w:tab w:val="clear" w:pos="3515"/>
      </w:tabs>
    </w:pPr>
    <w:rPr>
      <w:rFonts w:ascii="Tahoma" w:eastAsia="MS Mincho" w:hAnsi="Tahoma" w:cs="Tahoma"/>
      <w:sz w:val="16"/>
      <w:szCs w:val="16"/>
      <w:lang w:eastAsia="ja-JP"/>
    </w:rPr>
  </w:style>
  <w:style w:type="character" w:customStyle="1" w:styleId="BalloonTextChar">
    <w:name w:val="Balloon Text Char"/>
    <w:link w:val="BalloonText"/>
    <w:uiPriority w:val="99"/>
    <w:rsid w:val="009349CC"/>
    <w:rPr>
      <w:rFonts w:ascii="Tahoma" w:eastAsia="MS Mincho" w:hAnsi="Tahoma" w:cs="Tahoma"/>
      <w:sz w:val="16"/>
      <w:szCs w:val="16"/>
      <w:lang w:eastAsia="ja-JP"/>
    </w:rPr>
  </w:style>
  <w:style w:type="paragraph" w:styleId="TOCHeading">
    <w:name w:val="TOC Heading"/>
    <w:basedOn w:val="Heading1"/>
    <w:next w:val="Normal"/>
    <w:uiPriority w:val="39"/>
    <w:semiHidden/>
    <w:unhideWhenUsed/>
    <w:qFormat/>
    <w:rsid w:val="009349CC"/>
    <w:pPr>
      <w:keepLines/>
      <w:tabs>
        <w:tab w:val="clear" w:pos="1247"/>
        <w:tab w:val="clear" w:pos="1814"/>
        <w:tab w:val="clear" w:pos="2381"/>
        <w:tab w:val="clear" w:pos="2948"/>
        <w:tab w:val="clear" w:pos="3515"/>
      </w:tabs>
      <w:spacing w:before="480" w:after="0" w:line="276" w:lineRule="auto"/>
      <w:ind w:left="0" w:firstLine="0"/>
      <w:outlineLvl w:val="9"/>
    </w:pPr>
    <w:rPr>
      <w:rFonts w:ascii="Cambria" w:eastAsia="MS Gothic" w:hAnsi="Cambria"/>
      <w:bCs/>
      <w:color w:val="365F91"/>
      <w:szCs w:val="28"/>
      <w:lang w:eastAsia="ja-JP"/>
    </w:rPr>
  </w:style>
  <w:style w:type="character" w:customStyle="1" w:styleId="Heading2Char">
    <w:name w:val="Heading 2 Char"/>
    <w:link w:val="Heading2"/>
    <w:rsid w:val="009349CC"/>
    <w:rPr>
      <w:b/>
      <w:sz w:val="24"/>
      <w:szCs w:val="24"/>
      <w:lang w:eastAsia="en-US"/>
    </w:rPr>
  </w:style>
  <w:style w:type="paragraph" w:customStyle="1" w:styleId="textstory">
    <w:name w:val="textstory"/>
    <w:basedOn w:val="Normal"/>
    <w:rsid w:val="009349CC"/>
    <w:pPr>
      <w:tabs>
        <w:tab w:val="clear" w:pos="1247"/>
        <w:tab w:val="clear" w:pos="1814"/>
        <w:tab w:val="clear" w:pos="2381"/>
        <w:tab w:val="clear" w:pos="2948"/>
        <w:tab w:val="clear" w:pos="3515"/>
      </w:tabs>
      <w:spacing w:before="100" w:beforeAutospacing="1" w:after="100" w:afterAutospacing="1"/>
    </w:pPr>
    <w:rPr>
      <w:sz w:val="24"/>
      <w:szCs w:val="24"/>
    </w:rPr>
  </w:style>
  <w:style w:type="table" w:styleId="TableGrid">
    <w:name w:val="Table Grid"/>
    <w:basedOn w:val="TableNormal"/>
    <w:uiPriority w:val="39"/>
    <w:rsid w:val="00615E75"/>
    <w:rPr>
      <w:rFonts w:ascii="Century" w:eastAsia="MS Mincho" w:hAnsi="Century"/>
      <w:kern w:val="2"/>
      <w:sz w:val="21"/>
      <w:szCs w:val="22"/>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numberChar">
    <w:name w:val="Normal_number Char"/>
    <w:link w:val="Normalnumber"/>
    <w:rsid w:val="00CA2FF8"/>
    <w:rPr>
      <w:lang w:val="fr-FR" w:eastAsia="en-US"/>
    </w:rPr>
  </w:style>
  <w:style w:type="table" w:customStyle="1" w:styleId="AATable">
    <w:name w:val="AA_Table"/>
    <w:basedOn w:val="TableNormal"/>
    <w:semiHidden/>
    <w:rsid w:val="00CA2FF8"/>
    <w:rPr>
      <w:lang w:val="fr-FR" w:eastAsia="fr-FR"/>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CA2FF8"/>
    <w:pPr>
      <w:keepNext/>
      <w:keepLines/>
      <w:suppressAutoHyphens/>
      <w:ind w:right="5103"/>
    </w:pPr>
    <w:rPr>
      <w:b/>
    </w:rPr>
  </w:style>
  <w:style w:type="paragraph" w:customStyle="1" w:styleId="AATitle2">
    <w:name w:val="AA_Title2"/>
    <w:basedOn w:val="AATitle"/>
    <w:rsid w:val="00CA2FF8"/>
    <w:pPr>
      <w:tabs>
        <w:tab w:val="clear" w:pos="4082"/>
      </w:tabs>
      <w:spacing w:before="120" w:after="120"/>
      <w:ind w:right="4536"/>
    </w:pPr>
  </w:style>
  <w:style w:type="paragraph" w:customStyle="1" w:styleId="BBTitle">
    <w:name w:val="BB_Title"/>
    <w:basedOn w:val="Normalpool"/>
    <w:rsid w:val="00CA2FF8"/>
    <w:pPr>
      <w:keepNext/>
      <w:keepLines/>
      <w:suppressAutoHyphens/>
      <w:spacing w:before="320" w:after="240"/>
      <w:ind w:left="1247" w:right="567"/>
    </w:pPr>
    <w:rPr>
      <w:b/>
      <w:sz w:val="28"/>
      <w:szCs w:val="28"/>
    </w:rPr>
  </w:style>
  <w:style w:type="paragraph" w:styleId="Footer">
    <w:name w:val="footer"/>
    <w:basedOn w:val="Normal"/>
    <w:semiHidden/>
    <w:rsid w:val="00CA2FF8"/>
    <w:pPr>
      <w:tabs>
        <w:tab w:val="center" w:pos="4320"/>
        <w:tab w:val="right" w:pos="8640"/>
      </w:tabs>
      <w:spacing w:before="60" w:after="120"/>
    </w:pPr>
    <w:rPr>
      <w:sz w:val="18"/>
    </w:rPr>
  </w:style>
  <w:style w:type="paragraph" w:styleId="Header">
    <w:name w:val="header"/>
    <w:basedOn w:val="Normal"/>
    <w:semiHidden/>
    <w:rsid w:val="00CA2FF8"/>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rsid w:val="00CA2FF8"/>
    <w:rPr>
      <w:rFonts w:ascii="Times New Roman" w:hAnsi="Times New Roman"/>
      <w:color w:val="auto"/>
      <w:sz w:val="20"/>
      <w:szCs w:val="20"/>
      <w:u w:val="none"/>
      <w:lang w:val="fr-FR"/>
    </w:rPr>
  </w:style>
  <w:style w:type="numbering" w:customStyle="1" w:styleId="Normallist">
    <w:name w:val="Normal_list"/>
    <w:basedOn w:val="NoList"/>
    <w:semiHidden/>
    <w:rsid w:val="00CA2FF8"/>
    <w:pPr>
      <w:numPr>
        <w:numId w:val="1"/>
      </w:numPr>
    </w:pPr>
  </w:style>
  <w:style w:type="paragraph" w:customStyle="1" w:styleId="NormalNonumber">
    <w:name w:val="Normal_No_number"/>
    <w:basedOn w:val="Normalpool"/>
    <w:rsid w:val="00CA2FF8"/>
    <w:pPr>
      <w:spacing w:after="120"/>
      <w:ind w:left="1247"/>
    </w:pPr>
  </w:style>
  <w:style w:type="paragraph" w:customStyle="1" w:styleId="Normalnumber">
    <w:name w:val="Normal_number"/>
    <w:basedOn w:val="Normalpool"/>
    <w:link w:val="NormalnumberChar"/>
    <w:rsid w:val="00CA2FF8"/>
    <w:pPr>
      <w:numPr>
        <w:numId w:val="4"/>
      </w:numPr>
      <w:spacing w:after="120"/>
    </w:pPr>
    <w:rPr>
      <w:lang w:val="fr-FR"/>
    </w:rPr>
  </w:style>
  <w:style w:type="paragraph" w:customStyle="1" w:styleId="Titletable">
    <w:name w:val="Title_table"/>
    <w:basedOn w:val="Normalpool"/>
    <w:rsid w:val="00CA2FF8"/>
    <w:pPr>
      <w:keepNext/>
      <w:keepLines/>
      <w:suppressAutoHyphens/>
      <w:spacing w:after="60"/>
      <w:ind w:left="1247"/>
    </w:pPr>
    <w:rPr>
      <w:b/>
      <w:bCs/>
    </w:rPr>
  </w:style>
  <w:style w:type="paragraph" w:styleId="TOC1">
    <w:name w:val="toc 1"/>
    <w:basedOn w:val="Normalpool"/>
    <w:next w:val="Normalpool"/>
    <w:rsid w:val="00CA2FF8"/>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CA2FF8"/>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CA2FF8"/>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CA2FF8"/>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CA2FF8"/>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CA2FF8"/>
    <w:rPr>
      <w:b/>
      <w:bCs/>
      <w:sz w:val="28"/>
      <w:szCs w:val="22"/>
    </w:rPr>
  </w:style>
  <w:style w:type="paragraph" w:customStyle="1" w:styleId="ZZAnxtitle">
    <w:name w:val="ZZ_Anx_title"/>
    <w:basedOn w:val="Normalpool"/>
    <w:rsid w:val="00CA2FF8"/>
    <w:pPr>
      <w:spacing w:before="360" w:after="120"/>
      <w:ind w:left="1247"/>
    </w:pPr>
    <w:rPr>
      <w:b/>
      <w:bCs/>
      <w:sz w:val="28"/>
      <w:szCs w:val="26"/>
    </w:rPr>
  </w:style>
  <w:style w:type="character" w:customStyle="1" w:styleId="Normal-poolChar">
    <w:name w:val="Normal-pool Char"/>
    <w:link w:val="Normal-pool"/>
    <w:rsid w:val="00602E0D"/>
    <w:rPr>
      <w:lang w:val="en-GB" w:eastAsia="en-US"/>
    </w:rPr>
  </w:style>
  <w:style w:type="character" w:styleId="CommentReference">
    <w:name w:val="annotation reference"/>
    <w:basedOn w:val="DefaultParagraphFont"/>
    <w:semiHidden/>
    <w:unhideWhenUsed/>
    <w:rsid w:val="006B12DC"/>
    <w:rPr>
      <w:sz w:val="16"/>
      <w:szCs w:val="16"/>
    </w:rPr>
  </w:style>
  <w:style w:type="paragraph" w:styleId="CommentText">
    <w:name w:val="annotation text"/>
    <w:basedOn w:val="Normal"/>
    <w:link w:val="CommentTextChar"/>
    <w:semiHidden/>
    <w:unhideWhenUsed/>
    <w:rsid w:val="006B12DC"/>
  </w:style>
  <w:style w:type="character" w:customStyle="1" w:styleId="CommentTextChar">
    <w:name w:val="Comment Text Char"/>
    <w:basedOn w:val="DefaultParagraphFont"/>
    <w:link w:val="CommentText"/>
    <w:semiHidden/>
    <w:rsid w:val="006B12DC"/>
    <w:rPr>
      <w:lang w:eastAsia="en-US"/>
    </w:rPr>
  </w:style>
  <w:style w:type="paragraph" w:styleId="CommentSubject">
    <w:name w:val="annotation subject"/>
    <w:basedOn w:val="CommentText"/>
    <w:next w:val="CommentText"/>
    <w:link w:val="CommentSubjectChar"/>
    <w:semiHidden/>
    <w:unhideWhenUsed/>
    <w:rsid w:val="006B12DC"/>
    <w:rPr>
      <w:b/>
      <w:bCs/>
    </w:rPr>
  </w:style>
  <w:style w:type="character" w:customStyle="1" w:styleId="CommentSubjectChar">
    <w:name w:val="Comment Subject Char"/>
    <w:basedOn w:val="CommentTextChar"/>
    <w:link w:val="CommentSubject"/>
    <w:semiHidden/>
    <w:rsid w:val="006B12DC"/>
    <w:rPr>
      <w:b/>
      <w:bCs/>
      <w:lang w:eastAsia="en-US"/>
    </w:rPr>
  </w:style>
  <w:style w:type="character" w:customStyle="1" w:styleId="Normal-poolChar1">
    <w:name w:val="Normal-pool Char1"/>
    <w:locked/>
    <w:rsid w:val="00FB163E"/>
    <w:rPr>
      <w:lang w:val="en-GB"/>
    </w:rPr>
  </w:style>
  <w:style w:type="paragraph" w:styleId="ListNumber">
    <w:name w:val="List Number"/>
    <w:basedOn w:val="Normal"/>
    <w:uiPriority w:val="11"/>
    <w:qFormat/>
    <w:rsid w:val="00020697"/>
    <w:pPr>
      <w:numPr>
        <w:numId w:val="5"/>
      </w:numPr>
      <w:tabs>
        <w:tab w:val="clear" w:pos="1247"/>
        <w:tab w:val="clear" w:pos="1814"/>
        <w:tab w:val="clear" w:pos="2381"/>
        <w:tab w:val="clear" w:pos="2948"/>
        <w:tab w:val="clear" w:pos="3515"/>
      </w:tabs>
      <w:spacing w:after="120" w:line="312" w:lineRule="auto"/>
    </w:pPr>
    <w:rPr>
      <w:rFonts w:asciiTheme="minorHAnsi" w:eastAsiaTheme="minorHAnsi" w:hAnsiTheme="minorHAnsi" w:cstheme="minorBidi"/>
      <w:color w:val="1F497D" w:themeColor="text2"/>
      <w:sz w:val="22"/>
      <w:szCs w:val="22"/>
      <w:lang w:eastAsia="ja-JP"/>
    </w:rPr>
  </w:style>
  <w:style w:type="paragraph" w:styleId="BlockText">
    <w:name w:val="Block Text"/>
    <w:basedOn w:val="Normal"/>
    <w:uiPriority w:val="31"/>
    <w:unhideWhenUsed/>
    <w:rsid w:val="00020697"/>
    <w:pPr>
      <w:tabs>
        <w:tab w:val="clear" w:pos="1247"/>
        <w:tab w:val="clear" w:pos="1814"/>
        <w:tab w:val="clear" w:pos="2381"/>
        <w:tab w:val="clear" w:pos="2948"/>
        <w:tab w:val="clear" w:pos="3515"/>
      </w:tabs>
      <w:spacing w:before="360" w:after="360" w:line="312" w:lineRule="auto"/>
    </w:pPr>
    <w:rPr>
      <w:rFonts w:asciiTheme="minorHAnsi" w:hAnsiTheme="minorHAnsi" w:cstheme="minorBidi"/>
      <w:iCs/>
      <w:color w:val="265898" w:themeColor="text2" w:themeTint="E6"/>
      <w:sz w:val="28"/>
      <w:szCs w:val="22"/>
      <w:lang w:eastAsia="ja-JP"/>
    </w:rPr>
  </w:style>
  <w:style w:type="table" w:customStyle="1" w:styleId="TableGrid1">
    <w:name w:val="Table Grid1"/>
    <w:basedOn w:val="TableNormal"/>
    <w:next w:val="TableGrid"/>
    <w:uiPriority w:val="59"/>
    <w:rsid w:val="003465AE"/>
    <w:rPr>
      <w:rFonts w:asciiTheme="minorHAnsi" w:hAnsiTheme="minorHAnsi" w:cstheme="minorBid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3465AE"/>
    <w:pPr>
      <w:tabs>
        <w:tab w:val="clear" w:pos="1247"/>
        <w:tab w:val="clear" w:pos="1814"/>
        <w:tab w:val="clear" w:pos="2381"/>
        <w:tab w:val="clear" w:pos="2948"/>
        <w:tab w:val="clear" w:pos="3515"/>
      </w:tabs>
    </w:pPr>
    <w:rPr>
      <w:rFonts w:asciiTheme="minorHAnsi" w:hAnsiTheme="minorHAnsi" w:cstheme="minorBidi"/>
    </w:rPr>
  </w:style>
  <w:style w:type="character" w:customStyle="1" w:styleId="EndnoteTextChar">
    <w:name w:val="Endnote Text Char"/>
    <w:basedOn w:val="DefaultParagraphFont"/>
    <w:link w:val="EndnoteText"/>
    <w:uiPriority w:val="99"/>
    <w:semiHidden/>
    <w:rsid w:val="003465AE"/>
    <w:rPr>
      <w:rFonts w:asciiTheme="minorHAnsi" w:hAnsiTheme="minorHAnsi" w:cstheme="minorBidi"/>
      <w:lang w:eastAsia="en-US"/>
    </w:rPr>
  </w:style>
  <w:style w:type="character" w:styleId="EndnoteReference">
    <w:name w:val="endnote reference"/>
    <w:basedOn w:val="DefaultParagraphFont"/>
    <w:uiPriority w:val="99"/>
    <w:semiHidden/>
    <w:unhideWhenUsed/>
    <w:rsid w:val="003465AE"/>
    <w:rPr>
      <w:vertAlign w:val="superscript"/>
    </w:rPr>
  </w:style>
  <w:style w:type="paragraph" w:styleId="Date">
    <w:name w:val="Date"/>
    <w:basedOn w:val="Normal"/>
    <w:next w:val="Normal"/>
    <w:link w:val="DateChar"/>
    <w:rsid w:val="00E97FD7"/>
  </w:style>
  <w:style w:type="character" w:customStyle="1" w:styleId="DateChar">
    <w:name w:val="Date Char"/>
    <w:basedOn w:val="DefaultParagraphFont"/>
    <w:link w:val="Date"/>
    <w:rsid w:val="00E97FD7"/>
    <w:rPr>
      <w:lang w:eastAsia="en-US"/>
    </w:rPr>
  </w:style>
  <w:style w:type="paragraph" w:customStyle="1" w:styleId="Default">
    <w:name w:val="Default"/>
    <w:rsid w:val="00130D18"/>
    <w:pPr>
      <w:autoSpaceDE w:val="0"/>
      <w:autoSpaceDN w:val="0"/>
      <w:adjustRightInd w:val="0"/>
    </w:pPr>
    <w:rPr>
      <w:rFonts w:ascii="Calibri" w:hAnsi="Calibri" w:cs="Calibri"/>
      <w:color w:val="000000"/>
      <w:sz w:val="24"/>
      <w:szCs w:val="24"/>
      <w:lang w:val="en-GB"/>
    </w:rPr>
  </w:style>
  <w:style w:type="character" w:customStyle="1" w:styleId="UnresolvedMention1">
    <w:name w:val="Unresolved Mention1"/>
    <w:basedOn w:val="DefaultParagraphFont"/>
    <w:uiPriority w:val="99"/>
    <w:semiHidden/>
    <w:unhideWhenUsed/>
    <w:rsid w:val="00910A19"/>
    <w:rPr>
      <w:color w:val="605E5C"/>
      <w:shd w:val="clear" w:color="auto" w:fill="E1DFDD"/>
    </w:rPr>
  </w:style>
  <w:style w:type="table" w:customStyle="1" w:styleId="TableGrid2">
    <w:name w:val="Table Grid2"/>
    <w:basedOn w:val="TableNormal"/>
    <w:next w:val="TableGrid"/>
    <w:uiPriority w:val="39"/>
    <w:rsid w:val="00D8170F"/>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C821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288855895">
      <w:bodyDiv w:val="1"/>
      <w:marLeft w:val="0"/>
      <w:marRight w:val="0"/>
      <w:marTop w:val="0"/>
      <w:marBottom w:val="0"/>
      <w:divBdr>
        <w:top w:val="none" w:sz="0" w:space="0" w:color="auto"/>
        <w:left w:val="none" w:sz="0" w:space="0" w:color="auto"/>
        <w:bottom w:val="none" w:sz="0" w:space="0" w:color="auto"/>
        <w:right w:val="none" w:sz="0" w:space="0" w:color="auto"/>
      </w:divBdr>
      <w:divsChild>
        <w:div w:id="4284143">
          <w:marLeft w:val="0"/>
          <w:marRight w:val="0"/>
          <w:marTop w:val="0"/>
          <w:marBottom w:val="0"/>
          <w:divBdr>
            <w:top w:val="none" w:sz="0" w:space="0" w:color="auto"/>
            <w:left w:val="none" w:sz="0" w:space="0" w:color="auto"/>
            <w:bottom w:val="none" w:sz="0" w:space="0" w:color="auto"/>
            <w:right w:val="none" w:sz="0" w:space="0" w:color="auto"/>
          </w:divBdr>
        </w:div>
        <w:div w:id="56823261">
          <w:marLeft w:val="0"/>
          <w:marRight w:val="0"/>
          <w:marTop w:val="0"/>
          <w:marBottom w:val="0"/>
          <w:divBdr>
            <w:top w:val="none" w:sz="0" w:space="0" w:color="auto"/>
            <w:left w:val="none" w:sz="0" w:space="0" w:color="auto"/>
            <w:bottom w:val="none" w:sz="0" w:space="0" w:color="auto"/>
            <w:right w:val="none" w:sz="0" w:space="0" w:color="auto"/>
          </w:divBdr>
        </w:div>
        <w:div w:id="125853154">
          <w:marLeft w:val="0"/>
          <w:marRight w:val="0"/>
          <w:marTop w:val="0"/>
          <w:marBottom w:val="0"/>
          <w:divBdr>
            <w:top w:val="none" w:sz="0" w:space="0" w:color="auto"/>
            <w:left w:val="none" w:sz="0" w:space="0" w:color="auto"/>
            <w:bottom w:val="none" w:sz="0" w:space="0" w:color="auto"/>
            <w:right w:val="none" w:sz="0" w:space="0" w:color="auto"/>
          </w:divBdr>
        </w:div>
        <w:div w:id="151457279">
          <w:marLeft w:val="0"/>
          <w:marRight w:val="0"/>
          <w:marTop w:val="0"/>
          <w:marBottom w:val="0"/>
          <w:divBdr>
            <w:top w:val="none" w:sz="0" w:space="0" w:color="auto"/>
            <w:left w:val="none" w:sz="0" w:space="0" w:color="auto"/>
            <w:bottom w:val="none" w:sz="0" w:space="0" w:color="auto"/>
            <w:right w:val="none" w:sz="0" w:space="0" w:color="auto"/>
          </w:divBdr>
        </w:div>
        <w:div w:id="188567309">
          <w:marLeft w:val="0"/>
          <w:marRight w:val="0"/>
          <w:marTop w:val="0"/>
          <w:marBottom w:val="0"/>
          <w:divBdr>
            <w:top w:val="none" w:sz="0" w:space="0" w:color="auto"/>
            <w:left w:val="none" w:sz="0" w:space="0" w:color="auto"/>
            <w:bottom w:val="none" w:sz="0" w:space="0" w:color="auto"/>
            <w:right w:val="none" w:sz="0" w:space="0" w:color="auto"/>
          </w:divBdr>
        </w:div>
        <w:div w:id="188571993">
          <w:marLeft w:val="0"/>
          <w:marRight w:val="0"/>
          <w:marTop w:val="0"/>
          <w:marBottom w:val="0"/>
          <w:divBdr>
            <w:top w:val="none" w:sz="0" w:space="0" w:color="auto"/>
            <w:left w:val="none" w:sz="0" w:space="0" w:color="auto"/>
            <w:bottom w:val="none" w:sz="0" w:space="0" w:color="auto"/>
            <w:right w:val="none" w:sz="0" w:space="0" w:color="auto"/>
          </w:divBdr>
        </w:div>
        <w:div w:id="304940142">
          <w:marLeft w:val="0"/>
          <w:marRight w:val="0"/>
          <w:marTop w:val="0"/>
          <w:marBottom w:val="0"/>
          <w:divBdr>
            <w:top w:val="none" w:sz="0" w:space="0" w:color="auto"/>
            <w:left w:val="none" w:sz="0" w:space="0" w:color="auto"/>
            <w:bottom w:val="none" w:sz="0" w:space="0" w:color="auto"/>
            <w:right w:val="none" w:sz="0" w:space="0" w:color="auto"/>
          </w:divBdr>
        </w:div>
        <w:div w:id="306982297">
          <w:marLeft w:val="0"/>
          <w:marRight w:val="0"/>
          <w:marTop w:val="0"/>
          <w:marBottom w:val="0"/>
          <w:divBdr>
            <w:top w:val="none" w:sz="0" w:space="0" w:color="auto"/>
            <w:left w:val="none" w:sz="0" w:space="0" w:color="auto"/>
            <w:bottom w:val="none" w:sz="0" w:space="0" w:color="auto"/>
            <w:right w:val="none" w:sz="0" w:space="0" w:color="auto"/>
          </w:divBdr>
        </w:div>
        <w:div w:id="314258207">
          <w:marLeft w:val="0"/>
          <w:marRight w:val="0"/>
          <w:marTop w:val="0"/>
          <w:marBottom w:val="0"/>
          <w:divBdr>
            <w:top w:val="none" w:sz="0" w:space="0" w:color="auto"/>
            <w:left w:val="none" w:sz="0" w:space="0" w:color="auto"/>
            <w:bottom w:val="none" w:sz="0" w:space="0" w:color="auto"/>
            <w:right w:val="none" w:sz="0" w:space="0" w:color="auto"/>
          </w:divBdr>
        </w:div>
        <w:div w:id="361368614">
          <w:marLeft w:val="0"/>
          <w:marRight w:val="0"/>
          <w:marTop w:val="0"/>
          <w:marBottom w:val="0"/>
          <w:divBdr>
            <w:top w:val="none" w:sz="0" w:space="0" w:color="auto"/>
            <w:left w:val="none" w:sz="0" w:space="0" w:color="auto"/>
            <w:bottom w:val="none" w:sz="0" w:space="0" w:color="auto"/>
            <w:right w:val="none" w:sz="0" w:space="0" w:color="auto"/>
          </w:divBdr>
        </w:div>
        <w:div w:id="367607313">
          <w:marLeft w:val="0"/>
          <w:marRight w:val="0"/>
          <w:marTop w:val="0"/>
          <w:marBottom w:val="0"/>
          <w:divBdr>
            <w:top w:val="none" w:sz="0" w:space="0" w:color="auto"/>
            <w:left w:val="none" w:sz="0" w:space="0" w:color="auto"/>
            <w:bottom w:val="none" w:sz="0" w:space="0" w:color="auto"/>
            <w:right w:val="none" w:sz="0" w:space="0" w:color="auto"/>
          </w:divBdr>
        </w:div>
        <w:div w:id="374551328">
          <w:marLeft w:val="0"/>
          <w:marRight w:val="0"/>
          <w:marTop w:val="0"/>
          <w:marBottom w:val="0"/>
          <w:divBdr>
            <w:top w:val="none" w:sz="0" w:space="0" w:color="auto"/>
            <w:left w:val="none" w:sz="0" w:space="0" w:color="auto"/>
            <w:bottom w:val="none" w:sz="0" w:space="0" w:color="auto"/>
            <w:right w:val="none" w:sz="0" w:space="0" w:color="auto"/>
          </w:divBdr>
        </w:div>
        <w:div w:id="428278908">
          <w:marLeft w:val="0"/>
          <w:marRight w:val="0"/>
          <w:marTop w:val="0"/>
          <w:marBottom w:val="0"/>
          <w:divBdr>
            <w:top w:val="none" w:sz="0" w:space="0" w:color="auto"/>
            <w:left w:val="none" w:sz="0" w:space="0" w:color="auto"/>
            <w:bottom w:val="none" w:sz="0" w:space="0" w:color="auto"/>
            <w:right w:val="none" w:sz="0" w:space="0" w:color="auto"/>
          </w:divBdr>
        </w:div>
        <w:div w:id="447315924">
          <w:marLeft w:val="0"/>
          <w:marRight w:val="0"/>
          <w:marTop w:val="0"/>
          <w:marBottom w:val="0"/>
          <w:divBdr>
            <w:top w:val="none" w:sz="0" w:space="0" w:color="auto"/>
            <w:left w:val="none" w:sz="0" w:space="0" w:color="auto"/>
            <w:bottom w:val="none" w:sz="0" w:space="0" w:color="auto"/>
            <w:right w:val="none" w:sz="0" w:space="0" w:color="auto"/>
          </w:divBdr>
        </w:div>
        <w:div w:id="454062569">
          <w:marLeft w:val="0"/>
          <w:marRight w:val="0"/>
          <w:marTop w:val="0"/>
          <w:marBottom w:val="0"/>
          <w:divBdr>
            <w:top w:val="none" w:sz="0" w:space="0" w:color="auto"/>
            <w:left w:val="none" w:sz="0" w:space="0" w:color="auto"/>
            <w:bottom w:val="none" w:sz="0" w:space="0" w:color="auto"/>
            <w:right w:val="none" w:sz="0" w:space="0" w:color="auto"/>
          </w:divBdr>
        </w:div>
        <w:div w:id="455023583">
          <w:marLeft w:val="0"/>
          <w:marRight w:val="0"/>
          <w:marTop w:val="0"/>
          <w:marBottom w:val="0"/>
          <w:divBdr>
            <w:top w:val="none" w:sz="0" w:space="0" w:color="auto"/>
            <w:left w:val="none" w:sz="0" w:space="0" w:color="auto"/>
            <w:bottom w:val="none" w:sz="0" w:space="0" w:color="auto"/>
            <w:right w:val="none" w:sz="0" w:space="0" w:color="auto"/>
          </w:divBdr>
        </w:div>
        <w:div w:id="477260569">
          <w:marLeft w:val="0"/>
          <w:marRight w:val="0"/>
          <w:marTop w:val="0"/>
          <w:marBottom w:val="0"/>
          <w:divBdr>
            <w:top w:val="none" w:sz="0" w:space="0" w:color="auto"/>
            <w:left w:val="none" w:sz="0" w:space="0" w:color="auto"/>
            <w:bottom w:val="none" w:sz="0" w:space="0" w:color="auto"/>
            <w:right w:val="none" w:sz="0" w:space="0" w:color="auto"/>
          </w:divBdr>
        </w:div>
        <w:div w:id="497040892">
          <w:marLeft w:val="0"/>
          <w:marRight w:val="0"/>
          <w:marTop w:val="0"/>
          <w:marBottom w:val="0"/>
          <w:divBdr>
            <w:top w:val="none" w:sz="0" w:space="0" w:color="auto"/>
            <w:left w:val="none" w:sz="0" w:space="0" w:color="auto"/>
            <w:bottom w:val="none" w:sz="0" w:space="0" w:color="auto"/>
            <w:right w:val="none" w:sz="0" w:space="0" w:color="auto"/>
          </w:divBdr>
        </w:div>
        <w:div w:id="537471595">
          <w:marLeft w:val="0"/>
          <w:marRight w:val="0"/>
          <w:marTop w:val="0"/>
          <w:marBottom w:val="0"/>
          <w:divBdr>
            <w:top w:val="none" w:sz="0" w:space="0" w:color="auto"/>
            <w:left w:val="none" w:sz="0" w:space="0" w:color="auto"/>
            <w:bottom w:val="none" w:sz="0" w:space="0" w:color="auto"/>
            <w:right w:val="none" w:sz="0" w:space="0" w:color="auto"/>
          </w:divBdr>
        </w:div>
        <w:div w:id="582908704">
          <w:marLeft w:val="0"/>
          <w:marRight w:val="0"/>
          <w:marTop w:val="0"/>
          <w:marBottom w:val="0"/>
          <w:divBdr>
            <w:top w:val="none" w:sz="0" w:space="0" w:color="auto"/>
            <w:left w:val="none" w:sz="0" w:space="0" w:color="auto"/>
            <w:bottom w:val="none" w:sz="0" w:space="0" w:color="auto"/>
            <w:right w:val="none" w:sz="0" w:space="0" w:color="auto"/>
          </w:divBdr>
        </w:div>
        <w:div w:id="618876811">
          <w:marLeft w:val="0"/>
          <w:marRight w:val="0"/>
          <w:marTop w:val="0"/>
          <w:marBottom w:val="0"/>
          <w:divBdr>
            <w:top w:val="none" w:sz="0" w:space="0" w:color="auto"/>
            <w:left w:val="none" w:sz="0" w:space="0" w:color="auto"/>
            <w:bottom w:val="none" w:sz="0" w:space="0" w:color="auto"/>
            <w:right w:val="none" w:sz="0" w:space="0" w:color="auto"/>
          </w:divBdr>
        </w:div>
        <w:div w:id="632174970">
          <w:marLeft w:val="0"/>
          <w:marRight w:val="0"/>
          <w:marTop w:val="0"/>
          <w:marBottom w:val="0"/>
          <w:divBdr>
            <w:top w:val="none" w:sz="0" w:space="0" w:color="auto"/>
            <w:left w:val="none" w:sz="0" w:space="0" w:color="auto"/>
            <w:bottom w:val="none" w:sz="0" w:space="0" w:color="auto"/>
            <w:right w:val="none" w:sz="0" w:space="0" w:color="auto"/>
          </w:divBdr>
        </w:div>
        <w:div w:id="648100040">
          <w:marLeft w:val="0"/>
          <w:marRight w:val="0"/>
          <w:marTop w:val="0"/>
          <w:marBottom w:val="0"/>
          <w:divBdr>
            <w:top w:val="none" w:sz="0" w:space="0" w:color="auto"/>
            <w:left w:val="none" w:sz="0" w:space="0" w:color="auto"/>
            <w:bottom w:val="none" w:sz="0" w:space="0" w:color="auto"/>
            <w:right w:val="none" w:sz="0" w:space="0" w:color="auto"/>
          </w:divBdr>
        </w:div>
        <w:div w:id="652834292">
          <w:marLeft w:val="0"/>
          <w:marRight w:val="0"/>
          <w:marTop w:val="0"/>
          <w:marBottom w:val="0"/>
          <w:divBdr>
            <w:top w:val="none" w:sz="0" w:space="0" w:color="auto"/>
            <w:left w:val="none" w:sz="0" w:space="0" w:color="auto"/>
            <w:bottom w:val="none" w:sz="0" w:space="0" w:color="auto"/>
            <w:right w:val="none" w:sz="0" w:space="0" w:color="auto"/>
          </w:divBdr>
        </w:div>
        <w:div w:id="684479690">
          <w:marLeft w:val="0"/>
          <w:marRight w:val="0"/>
          <w:marTop w:val="0"/>
          <w:marBottom w:val="0"/>
          <w:divBdr>
            <w:top w:val="none" w:sz="0" w:space="0" w:color="auto"/>
            <w:left w:val="none" w:sz="0" w:space="0" w:color="auto"/>
            <w:bottom w:val="none" w:sz="0" w:space="0" w:color="auto"/>
            <w:right w:val="none" w:sz="0" w:space="0" w:color="auto"/>
          </w:divBdr>
        </w:div>
        <w:div w:id="728579472">
          <w:marLeft w:val="0"/>
          <w:marRight w:val="0"/>
          <w:marTop w:val="0"/>
          <w:marBottom w:val="0"/>
          <w:divBdr>
            <w:top w:val="none" w:sz="0" w:space="0" w:color="auto"/>
            <w:left w:val="none" w:sz="0" w:space="0" w:color="auto"/>
            <w:bottom w:val="none" w:sz="0" w:space="0" w:color="auto"/>
            <w:right w:val="none" w:sz="0" w:space="0" w:color="auto"/>
          </w:divBdr>
        </w:div>
        <w:div w:id="729036970">
          <w:marLeft w:val="0"/>
          <w:marRight w:val="0"/>
          <w:marTop w:val="0"/>
          <w:marBottom w:val="0"/>
          <w:divBdr>
            <w:top w:val="none" w:sz="0" w:space="0" w:color="auto"/>
            <w:left w:val="none" w:sz="0" w:space="0" w:color="auto"/>
            <w:bottom w:val="none" w:sz="0" w:space="0" w:color="auto"/>
            <w:right w:val="none" w:sz="0" w:space="0" w:color="auto"/>
          </w:divBdr>
        </w:div>
        <w:div w:id="729811613">
          <w:marLeft w:val="0"/>
          <w:marRight w:val="0"/>
          <w:marTop w:val="0"/>
          <w:marBottom w:val="0"/>
          <w:divBdr>
            <w:top w:val="none" w:sz="0" w:space="0" w:color="auto"/>
            <w:left w:val="none" w:sz="0" w:space="0" w:color="auto"/>
            <w:bottom w:val="none" w:sz="0" w:space="0" w:color="auto"/>
            <w:right w:val="none" w:sz="0" w:space="0" w:color="auto"/>
          </w:divBdr>
        </w:div>
        <w:div w:id="755441090">
          <w:marLeft w:val="0"/>
          <w:marRight w:val="0"/>
          <w:marTop w:val="0"/>
          <w:marBottom w:val="0"/>
          <w:divBdr>
            <w:top w:val="none" w:sz="0" w:space="0" w:color="auto"/>
            <w:left w:val="none" w:sz="0" w:space="0" w:color="auto"/>
            <w:bottom w:val="none" w:sz="0" w:space="0" w:color="auto"/>
            <w:right w:val="none" w:sz="0" w:space="0" w:color="auto"/>
          </w:divBdr>
        </w:div>
        <w:div w:id="757484682">
          <w:marLeft w:val="0"/>
          <w:marRight w:val="0"/>
          <w:marTop w:val="0"/>
          <w:marBottom w:val="0"/>
          <w:divBdr>
            <w:top w:val="none" w:sz="0" w:space="0" w:color="auto"/>
            <w:left w:val="none" w:sz="0" w:space="0" w:color="auto"/>
            <w:bottom w:val="none" w:sz="0" w:space="0" w:color="auto"/>
            <w:right w:val="none" w:sz="0" w:space="0" w:color="auto"/>
          </w:divBdr>
        </w:div>
        <w:div w:id="759448655">
          <w:marLeft w:val="0"/>
          <w:marRight w:val="0"/>
          <w:marTop w:val="0"/>
          <w:marBottom w:val="0"/>
          <w:divBdr>
            <w:top w:val="none" w:sz="0" w:space="0" w:color="auto"/>
            <w:left w:val="none" w:sz="0" w:space="0" w:color="auto"/>
            <w:bottom w:val="none" w:sz="0" w:space="0" w:color="auto"/>
            <w:right w:val="none" w:sz="0" w:space="0" w:color="auto"/>
          </w:divBdr>
        </w:div>
        <w:div w:id="808131783">
          <w:marLeft w:val="0"/>
          <w:marRight w:val="0"/>
          <w:marTop w:val="0"/>
          <w:marBottom w:val="0"/>
          <w:divBdr>
            <w:top w:val="none" w:sz="0" w:space="0" w:color="auto"/>
            <w:left w:val="none" w:sz="0" w:space="0" w:color="auto"/>
            <w:bottom w:val="none" w:sz="0" w:space="0" w:color="auto"/>
            <w:right w:val="none" w:sz="0" w:space="0" w:color="auto"/>
          </w:divBdr>
        </w:div>
        <w:div w:id="852766184">
          <w:marLeft w:val="0"/>
          <w:marRight w:val="0"/>
          <w:marTop w:val="0"/>
          <w:marBottom w:val="0"/>
          <w:divBdr>
            <w:top w:val="none" w:sz="0" w:space="0" w:color="auto"/>
            <w:left w:val="none" w:sz="0" w:space="0" w:color="auto"/>
            <w:bottom w:val="none" w:sz="0" w:space="0" w:color="auto"/>
            <w:right w:val="none" w:sz="0" w:space="0" w:color="auto"/>
          </w:divBdr>
        </w:div>
        <w:div w:id="860317681">
          <w:marLeft w:val="0"/>
          <w:marRight w:val="0"/>
          <w:marTop w:val="0"/>
          <w:marBottom w:val="0"/>
          <w:divBdr>
            <w:top w:val="none" w:sz="0" w:space="0" w:color="auto"/>
            <w:left w:val="none" w:sz="0" w:space="0" w:color="auto"/>
            <w:bottom w:val="none" w:sz="0" w:space="0" w:color="auto"/>
            <w:right w:val="none" w:sz="0" w:space="0" w:color="auto"/>
          </w:divBdr>
        </w:div>
        <w:div w:id="893002852">
          <w:marLeft w:val="0"/>
          <w:marRight w:val="0"/>
          <w:marTop w:val="0"/>
          <w:marBottom w:val="0"/>
          <w:divBdr>
            <w:top w:val="none" w:sz="0" w:space="0" w:color="auto"/>
            <w:left w:val="none" w:sz="0" w:space="0" w:color="auto"/>
            <w:bottom w:val="none" w:sz="0" w:space="0" w:color="auto"/>
            <w:right w:val="none" w:sz="0" w:space="0" w:color="auto"/>
          </w:divBdr>
        </w:div>
        <w:div w:id="893658156">
          <w:marLeft w:val="0"/>
          <w:marRight w:val="0"/>
          <w:marTop w:val="0"/>
          <w:marBottom w:val="0"/>
          <w:divBdr>
            <w:top w:val="none" w:sz="0" w:space="0" w:color="auto"/>
            <w:left w:val="none" w:sz="0" w:space="0" w:color="auto"/>
            <w:bottom w:val="none" w:sz="0" w:space="0" w:color="auto"/>
            <w:right w:val="none" w:sz="0" w:space="0" w:color="auto"/>
          </w:divBdr>
        </w:div>
        <w:div w:id="923609554">
          <w:marLeft w:val="0"/>
          <w:marRight w:val="0"/>
          <w:marTop w:val="0"/>
          <w:marBottom w:val="0"/>
          <w:divBdr>
            <w:top w:val="none" w:sz="0" w:space="0" w:color="auto"/>
            <w:left w:val="none" w:sz="0" w:space="0" w:color="auto"/>
            <w:bottom w:val="none" w:sz="0" w:space="0" w:color="auto"/>
            <w:right w:val="none" w:sz="0" w:space="0" w:color="auto"/>
          </w:divBdr>
        </w:div>
        <w:div w:id="924192633">
          <w:marLeft w:val="0"/>
          <w:marRight w:val="0"/>
          <w:marTop w:val="0"/>
          <w:marBottom w:val="0"/>
          <w:divBdr>
            <w:top w:val="none" w:sz="0" w:space="0" w:color="auto"/>
            <w:left w:val="none" w:sz="0" w:space="0" w:color="auto"/>
            <w:bottom w:val="none" w:sz="0" w:space="0" w:color="auto"/>
            <w:right w:val="none" w:sz="0" w:space="0" w:color="auto"/>
          </w:divBdr>
        </w:div>
        <w:div w:id="927422347">
          <w:marLeft w:val="0"/>
          <w:marRight w:val="0"/>
          <w:marTop w:val="0"/>
          <w:marBottom w:val="0"/>
          <w:divBdr>
            <w:top w:val="none" w:sz="0" w:space="0" w:color="auto"/>
            <w:left w:val="none" w:sz="0" w:space="0" w:color="auto"/>
            <w:bottom w:val="none" w:sz="0" w:space="0" w:color="auto"/>
            <w:right w:val="none" w:sz="0" w:space="0" w:color="auto"/>
          </w:divBdr>
        </w:div>
        <w:div w:id="933323527">
          <w:marLeft w:val="0"/>
          <w:marRight w:val="0"/>
          <w:marTop w:val="0"/>
          <w:marBottom w:val="0"/>
          <w:divBdr>
            <w:top w:val="none" w:sz="0" w:space="0" w:color="auto"/>
            <w:left w:val="none" w:sz="0" w:space="0" w:color="auto"/>
            <w:bottom w:val="none" w:sz="0" w:space="0" w:color="auto"/>
            <w:right w:val="none" w:sz="0" w:space="0" w:color="auto"/>
          </w:divBdr>
        </w:div>
        <w:div w:id="939992457">
          <w:marLeft w:val="0"/>
          <w:marRight w:val="0"/>
          <w:marTop w:val="0"/>
          <w:marBottom w:val="0"/>
          <w:divBdr>
            <w:top w:val="none" w:sz="0" w:space="0" w:color="auto"/>
            <w:left w:val="none" w:sz="0" w:space="0" w:color="auto"/>
            <w:bottom w:val="none" w:sz="0" w:space="0" w:color="auto"/>
            <w:right w:val="none" w:sz="0" w:space="0" w:color="auto"/>
          </w:divBdr>
        </w:div>
        <w:div w:id="949698276">
          <w:marLeft w:val="0"/>
          <w:marRight w:val="0"/>
          <w:marTop w:val="0"/>
          <w:marBottom w:val="0"/>
          <w:divBdr>
            <w:top w:val="none" w:sz="0" w:space="0" w:color="auto"/>
            <w:left w:val="none" w:sz="0" w:space="0" w:color="auto"/>
            <w:bottom w:val="none" w:sz="0" w:space="0" w:color="auto"/>
            <w:right w:val="none" w:sz="0" w:space="0" w:color="auto"/>
          </w:divBdr>
        </w:div>
        <w:div w:id="965306660">
          <w:marLeft w:val="0"/>
          <w:marRight w:val="0"/>
          <w:marTop w:val="0"/>
          <w:marBottom w:val="0"/>
          <w:divBdr>
            <w:top w:val="none" w:sz="0" w:space="0" w:color="auto"/>
            <w:left w:val="none" w:sz="0" w:space="0" w:color="auto"/>
            <w:bottom w:val="none" w:sz="0" w:space="0" w:color="auto"/>
            <w:right w:val="none" w:sz="0" w:space="0" w:color="auto"/>
          </w:divBdr>
        </w:div>
        <w:div w:id="969821305">
          <w:marLeft w:val="0"/>
          <w:marRight w:val="0"/>
          <w:marTop w:val="0"/>
          <w:marBottom w:val="0"/>
          <w:divBdr>
            <w:top w:val="none" w:sz="0" w:space="0" w:color="auto"/>
            <w:left w:val="none" w:sz="0" w:space="0" w:color="auto"/>
            <w:bottom w:val="none" w:sz="0" w:space="0" w:color="auto"/>
            <w:right w:val="none" w:sz="0" w:space="0" w:color="auto"/>
          </w:divBdr>
        </w:div>
        <w:div w:id="994380476">
          <w:marLeft w:val="0"/>
          <w:marRight w:val="0"/>
          <w:marTop w:val="0"/>
          <w:marBottom w:val="0"/>
          <w:divBdr>
            <w:top w:val="none" w:sz="0" w:space="0" w:color="auto"/>
            <w:left w:val="none" w:sz="0" w:space="0" w:color="auto"/>
            <w:bottom w:val="none" w:sz="0" w:space="0" w:color="auto"/>
            <w:right w:val="none" w:sz="0" w:space="0" w:color="auto"/>
          </w:divBdr>
        </w:div>
        <w:div w:id="1009140658">
          <w:marLeft w:val="0"/>
          <w:marRight w:val="0"/>
          <w:marTop w:val="0"/>
          <w:marBottom w:val="0"/>
          <w:divBdr>
            <w:top w:val="none" w:sz="0" w:space="0" w:color="auto"/>
            <w:left w:val="none" w:sz="0" w:space="0" w:color="auto"/>
            <w:bottom w:val="none" w:sz="0" w:space="0" w:color="auto"/>
            <w:right w:val="none" w:sz="0" w:space="0" w:color="auto"/>
          </w:divBdr>
        </w:div>
        <w:div w:id="1044720146">
          <w:marLeft w:val="0"/>
          <w:marRight w:val="0"/>
          <w:marTop w:val="0"/>
          <w:marBottom w:val="0"/>
          <w:divBdr>
            <w:top w:val="none" w:sz="0" w:space="0" w:color="auto"/>
            <w:left w:val="none" w:sz="0" w:space="0" w:color="auto"/>
            <w:bottom w:val="none" w:sz="0" w:space="0" w:color="auto"/>
            <w:right w:val="none" w:sz="0" w:space="0" w:color="auto"/>
          </w:divBdr>
        </w:div>
        <w:div w:id="1046025616">
          <w:marLeft w:val="0"/>
          <w:marRight w:val="0"/>
          <w:marTop w:val="0"/>
          <w:marBottom w:val="0"/>
          <w:divBdr>
            <w:top w:val="none" w:sz="0" w:space="0" w:color="auto"/>
            <w:left w:val="none" w:sz="0" w:space="0" w:color="auto"/>
            <w:bottom w:val="none" w:sz="0" w:space="0" w:color="auto"/>
            <w:right w:val="none" w:sz="0" w:space="0" w:color="auto"/>
          </w:divBdr>
        </w:div>
        <w:div w:id="1123886171">
          <w:marLeft w:val="0"/>
          <w:marRight w:val="0"/>
          <w:marTop w:val="0"/>
          <w:marBottom w:val="0"/>
          <w:divBdr>
            <w:top w:val="none" w:sz="0" w:space="0" w:color="auto"/>
            <w:left w:val="none" w:sz="0" w:space="0" w:color="auto"/>
            <w:bottom w:val="none" w:sz="0" w:space="0" w:color="auto"/>
            <w:right w:val="none" w:sz="0" w:space="0" w:color="auto"/>
          </w:divBdr>
        </w:div>
        <w:div w:id="1138572722">
          <w:marLeft w:val="0"/>
          <w:marRight w:val="0"/>
          <w:marTop w:val="0"/>
          <w:marBottom w:val="0"/>
          <w:divBdr>
            <w:top w:val="none" w:sz="0" w:space="0" w:color="auto"/>
            <w:left w:val="none" w:sz="0" w:space="0" w:color="auto"/>
            <w:bottom w:val="none" w:sz="0" w:space="0" w:color="auto"/>
            <w:right w:val="none" w:sz="0" w:space="0" w:color="auto"/>
          </w:divBdr>
        </w:div>
        <w:div w:id="1154562377">
          <w:marLeft w:val="0"/>
          <w:marRight w:val="0"/>
          <w:marTop w:val="0"/>
          <w:marBottom w:val="0"/>
          <w:divBdr>
            <w:top w:val="none" w:sz="0" w:space="0" w:color="auto"/>
            <w:left w:val="none" w:sz="0" w:space="0" w:color="auto"/>
            <w:bottom w:val="none" w:sz="0" w:space="0" w:color="auto"/>
            <w:right w:val="none" w:sz="0" w:space="0" w:color="auto"/>
          </w:divBdr>
        </w:div>
        <w:div w:id="1198666099">
          <w:marLeft w:val="0"/>
          <w:marRight w:val="0"/>
          <w:marTop w:val="0"/>
          <w:marBottom w:val="0"/>
          <w:divBdr>
            <w:top w:val="none" w:sz="0" w:space="0" w:color="auto"/>
            <w:left w:val="none" w:sz="0" w:space="0" w:color="auto"/>
            <w:bottom w:val="none" w:sz="0" w:space="0" w:color="auto"/>
            <w:right w:val="none" w:sz="0" w:space="0" w:color="auto"/>
          </w:divBdr>
        </w:div>
        <w:div w:id="1217862110">
          <w:marLeft w:val="0"/>
          <w:marRight w:val="0"/>
          <w:marTop w:val="0"/>
          <w:marBottom w:val="0"/>
          <w:divBdr>
            <w:top w:val="none" w:sz="0" w:space="0" w:color="auto"/>
            <w:left w:val="none" w:sz="0" w:space="0" w:color="auto"/>
            <w:bottom w:val="none" w:sz="0" w:space="0" w:color="auto"/>
            <w:right w:val="none" w:sz="0" w:space="0" w:color="auto"/>
          </w:divBdr>
        </w:div>
        <w:div w:id="1236815660">
          <w:marLeft w:val="0"/>
          <w:marRight w:val="0"/>
          <w:marTop w:val="0"/>
          <w:marBottom w:val="0"/>
          <w:divBdr>
            <w:top w:val="none" w:sz="0" w:space="0" w:color="auto"/>
            <w:left w:val="none" w:sz="0" w:space="0" w:color="auto"/>
            <w:bottom w:val="none" w:sz="0" w:space="0" w:color="auto"/>
            <w:right w:val="none" w:sz="0" w:space="0" w:color="auto"/>
          </w:divBdr>
        </w:div>
        <w:div w:id="1243956297">
          <w:marLeft w:val="0"/>
          <w:marRight w:val="0"/>
          <w:marTop w:val="0"/>
          <w:marBottom w:val="0"/>
          <w:divBdr>
            <w:top w:val="none" w:sz="0" w:space="0" w:color="auto"/>
            <w:left w:val="none" w:sz="0" w:space="0" w:color="auto"/>
            <w:bottom w:val="none" w:sz="0" w:space="0" w:color="auto"/>
            <w:right w:val="none" w:sz="0" w:space="0" w:color="auto"/>
          </w:divBdr>
        </w:div>
        <w:div w:id="1287617211">
          <w:marLeft w:val="0"/>
          <w:marRight w:val="0"/>
          <w:marTop w:val="0"/>
          <w:marBottom w:val="0"/>
          <w:divBdr>
            <w:top w:val="none" w:sz="0" w:space="0" w:color="auto"/>
            <w:left w:val="none" w:sz="0" w:space="0" w:color="auto"/>
            <w:bottom w:val="none" w:sz="0" w:space="0" w:color="auto"/>
            <w:right w:val="none" w:sz="0" w:space="0" w:color="auto"/>
          </w:divBdr>
        </w:div>
        <w:div w:id="1293364105">
          <w:marLeft w:val="0"/>
          <w:marRight w:val="0"/>
          <w:marTop w:val="0"/>
          <w:marBottom w:val="0"/>
          <w:divBdr>
            <w:top w:val="none" w:sz="0" w:space="0" w:color="auto"/>
            <w:left w:val="none" w:sz="0" w:space="0" w:color="auto"/>
            <w:bottom w:val="none" w:sz="0" w:space="0" w:color="auto"/>
            <w:right w:val="none" w:sz="0" w:space="0" w:color="auto"/>
          </w:divBdr>
        </w:div>
        <w:div w:id="1316959450">
          <w:marLeft w:val="0"/>
          <w:marRight w:val="0"/>
          <w:marTop w:val="0"/>
          <w:marBottom w:val="0"/>
          <w:divBdr>
            <w:top w:val="none" w:sz="0" w:space="0" w:color="auto"/>
            <w:left w:val="none" w:sz="0" w:space="0" w:color="auto"/>
            <w:bottom w:val="none" w:sz="0" w:space="0" w:color="auto"/>
            <w:right w:val="none" w:sz="0" w:space="0" w:color="auto"/>
          </w:divBdr>
        </w:div>
        <w:div w:id="1323243396">
          <w:marLeft w:val="0"/>
          <w:marRight w:val="0"/>
          <w:marTop w:val="0"/>
          <w:marBottom w:val="0"/>
          <w:divBdr>
            <w:top w:val="none" w:sz="0" w:space="0" w:color="auto"/>
            <w:left w:val="none" w:sz="0" w:space="0" w:color="auto"/>
            <w:bottom w:val="none" w:sz="0" w:space="0" w:color="auto"/>
            <w:right w:val="none" w:sz="0" w:space="0" w:color="auto"/>
          </w:divBdr>
        </w:div>
        <w:div w:id="1348944906">
          <w:marLeft w:val="0"/>
          <w:marRight w:val="0"/>
          <w:marTop w:val="0"/>
          <w:marBottom w:val="0"/>
          <w:divBdr>
            <w:top w:val="none" w:sz="0" w:space="0" w:color="auto"/>
            <w:left w:val="none" w:sz="0" w:space="0" w:color="auto"/>
            <w:bottom w:val="none" w:sz="0" w:space="0" w:color="auto"/>
            <w:right w:val="none" w:sz="0" w:space="0" w:color="auto"/>
          </w:divBdr>
        </w:div>
        <w:div w:id="1380860917">
          <w:marLeft w:val="0"/>
          <w:marRight w:val="0"/>
          <w:marTop w:val="0"/>
          <w:marBottom w:val="0"/>
          <w:divBdr>
            <w:top w:val="none" w:sz="0" w:space="0" w:color="auto"/>
            <w:left w:val="none" w:sz="0" w:space="0" w:color="auto"/>
            <w:bottom w:val="none" w:sz="0" w:space="0" w:color="auto"/>
            <w:right w:val="none" w:sz="0" w:space="0" w:color="auto"/>
          </w:divBdr>
        </w:div>
        <w:div w:id="1389062576">
          <w:marLeft w:val="0"/>
          <w:marRight w:val="0"/>
          <w:marTop w:val="0"/>
          <w:marBottom w:val="0"/>
          <w:divBdr>
            <w:top w:val="none" w:sz="0" w:space="0" w:color="auto"/>
            <w:left w:val="none" w:sz="0" w:space="0" w:color="auto"/>
            <w:bottom w:val="none" w:sz="0" w:space="0" w:color="auto"/>
            <w:right w:val="none" w:sz="0" w:space="0" w:color="auto"/>
          </w:divBdr>
        </w:div>
        <w:div w:id="1401366821">
          <w:marLeft w:val="0"/>
          <w:marRight w:val="0"/>
          <w:marTop w:val="0"/>
          <w:marBottom w:val="0"/>
          <w:divBdr>
            <w:top w:val="none" w:sz="0" w:space="0" w:color="auto"/>
            <w:left w:val="none" w:sz="0" w:space="0" w:color="auto"/>
            <w:bottom w:val="none" w:sz="0" w:space="0" w:color="auto"/>
            <w:right w:val="none" w:sz="0" w:space="0" w:color="auto"/>
          </w:divBdr>
        </w:div>
        <w:div w:id="1424570724">
          <w:marLeft w:val="0"/>
          <w:marRight w:val="0"/>
          <w:marTop w:val="0"/>
          <w:marBottom w:val="0"/>
          <w:divBdr>
            <w:top w:val="none" w:sz="0" w:space="0" w:color="auto"/>
            <w:left w:val="none" w:sz="0" w:space="0" w:color="auto"/>
            <w:bottom w:val="none" w:sz="0" w:space="0" w:color="auto"/>
            <w:right w:val="none" w:sz="0" w:space="0" w:color="auto"/>
          </w:divBdr>
        </w:div>
        <w:div w:id="1441415102">
          <w:marLeft w:val="0"/>
          <w:marRight w:val="0"/>
          <w:marTop w:val="0"/>
          <w:marBottom w:val="0"/>
          <w:divBdr>
            <w:top w:val="none" w:sz="0" w:space="0" w:color="auto"/>
            <w:left w:val="none" w:sz="0" w:space="0" w:color="auto"/>
            <w:bottom w:val="none" w:sz="0" w:space="0" w:color="auto"/>
            <w:right w:val="none" w:sz="0" w:space="0" w:color="auto"/>
          </w:divBdr>
        </w:div>
        <w:div w:id="1472671807">
          <w:marLeft w:val="0"/>
          <w:marRight w:val="0"/>
          <w:marTop w:val="0"/>
          <w:marBottom w:val="0"/>
          <w:divBdr>
            <w:top w:val="none" w:sz="0" w:space="0" w:color="auto"/>
            <w:left w:val="none" w:sz="0" w:space="0" w:color="auto"/>
            <w:bottom w:val="none" w:sz="0" w:space="0" w:color="auto"/>
            <w:right w:val="none" w:sz="0" w:space="0" w:color="auto"/>
          </w:divBdr>
        </w:div>
        <w:div w:id="1488203257">
          <w:marLeft w:val="0"/>
          <w:marRight w:val="0"/>
          <w:marTop w:val="0"/>
          <w:marBottom w:val="0"/>
          <w:divBdr>
            <w:top w:val="none" w:sz="0" w:space="0" w:color="auto"/>
            <w:left w:val="none" w:sz="0" w:space="0" w:color="auto"/>
            <w:bottom w:val="none" w:sz="0" w:space="0" w:color="auto"/>
            <w:right w:val="none" w:sz="0" w:space="0" w:color="auto"/>
          </w:divBdr>
        </w:div>
        <w:div w:id="1532719119">
          <w:marLeft w:val="0"/>
          <w:marRight w:val="0"/>
          <w:marTop w:val="0"/>
          <w:marBottom w:val="0"/>
          <w:divBdr>
            <w:top w:val="none" w:sz="0" w:space="0" w:color="auto"/>
            <w:left w:val="none" w:sz="0" w:space="0" w:color="auto"/>
            <w:bottom w:val="none" w:sz="0" w:space="0" w:color="auto"/>
            <w:right w:val="none" w:sz="0" w:space="0" w:color="auto"/>
          </w:divBdr>
        </w:div>
        <w:div w:id="1544247399">
          <w:marLeft w:val="0"/>
          <w:marRight w:val="0"/>
          <w:marTop w:val="0"/>
          <w:marBottom w:val="0"/>
          <w:divBdr>
            <w:top w:val="none" w:sz="0" w:space="0" w:color="auto"/>
            <w:left w:val="none" w:sz="0" w:space="0" w:color="auto"/>
            <w:bottom w:val="none" w:sz="0" w:space="0" w:color="auto"/>
            <w:right w:val="none" w:sz="0" w:space="0" w:color="auto"/>
          </w:divBdr>
        </w:div>
        <w:div w:id="1557428392">
          <w:marLeft w:val="0"/>
          <w:marRight w:val="0"/>
          <w:marTop w:val="0"/>
          <w:marBottom w:val="0"/>
          <w:divBdr>
            <w:top w:val="none" w:sz="0" w:space="0" w:color="auto"/>
            <w:left w:val="none" w:sz="0" w:space="0" w:color="auto"/>
            <w:bottom w:val="none" w:sz="0" w:space="0" w:color="auto"/>
            <w:right w:val="none" w:sz="0" w:space="0" w:color="auto"/>
          </w:divBdr>
        </w:div>
        <w:div w:id="1584534272">
          <w:marLeft w:val="0"/>
          <w:marRight w:val="0"/>
          <w:marTop w:val="0"/>
          <w:marBottom w:val="0"/>
          <w:divBdr>
            <w:top w:val="none" w:sz="0" w:space="0" w:color="auto"/>
            <w:left w:val="none" w:sz="0" w:space="0" w:color="auto"/>
            <w:bottom w:val="none" w:sz="0" w:space="0" w:color="auto"/>
            <w:right w:val="none" w:sz="0" w:space="0" w:color="auto"/>
          </w:divBdr>
        </w:div>
        <w:div w:id="1613048246">
          <w:marLeft w:val="0"/>
          <w:marRight w:val="0"/>
          <w:marTop w:val="0"/>
          <w:marBottom w:val="0"/>
          <w:divBdr>
            <w:top w:val="none" w:sz="0" w:space="0" w:color="auto"/>
            <w:left w:val="none" w:sz="0" w:space="0" w:color="auto"/>
            <w:bottom w:val="none" w:sz="0" w:space="0" w:color="auto"/>
            <w:right w:val="none" w:sz="0" w:space="0" w:color="auto"/>
          </w:divBdr>
        </w:div>
        <w:div w:id="1643581043">
          <w:marLeft w:val="0"/>
          <w:marRight w:val="0"/>
          <w:marTop w:val="0"/>
          <w:marBottom w:val="0"/>
          <w:divBdr>
            <w:top w:val="none" w:sz="0" w:space="0" w:color="auto"/>
            <w:left w:val="none" w:sz="0" w:space="0" w:color="auto"/>
            <w:bottom w:val="none" w:sz="0" w:space="0" w:color="auto"/>
            <w:right w:val="none" w:sz="0" w:space="0" w:color="auto"/>
          </w:divBdr>
        </w:div>
        <w:div w:id="1725719524">
          <w:marLeft w:val="0"/>
          <w:marRight w:val="0"/>
          <w:marTop w:val="0"/>
          <w:marBottom w:val="0"/>
          <w:divBdr>
            <w:top w:val="none" w:sz="0" w:space="0" w:color="auto"/>
            <w:left w:val="none" w:sz="0" w:space="0" w:color="auto"/>
            <w:bottom w:val="none" w:sz="0" w:space="0" w:color="auto"/>
            <w:right w:val="none" w:sz="0" w:space="0" w:color="auto"/>
          </w:divBdr>
        </w:div>
        <w:div w:id="1728452281">
          <w:marLeft w:val="0"/>
          <w:marRight w:val="0"/>
          <w:marTop w:val="0"/>
          <w:marBottom w:val="0"/>
          <w:divBdr>
            <w:top w:val="none" w:sz="0" w:space="0" w:color="auto"/>
            <w:left w:val="none" w:sz="0" w:space="0" w:color="auto"/>
            <w:bottom w:val="none" w:sz="0" w:space="0" w:color="auto"/>
            <w:right w:val="none" w:sz="0" w:space="0" w:color="auto"/>
          </w:divBdr>
        </w:div>
        <w:div w:id="1749305702">
          <w:marLeft w:val="0"/>
          <w:marRight w:val="0"/>
          <w:marTop w:val="0"/>
          <w:marBottom w:val="0"/>
          <w:divBdr>
            <w:top w:val="none" w:sz="0" w:space="0" w:color="auto"/>
            <w:left w:val="none" w:sz="0" w:space="0" w:color="auto"/>
            <w:bottom w:val="none" w:sz="0" w:space="0" w:color="auto"/>
            <w:right w:val="none" w:sz="0" w:space="0" w:color="auto"/>
          </w:divBdr>
        </w:div>
        <w:div w:id="1757745187">
          <w:marLeft w:val="0"/>
          <w:marRight w:val="0"/>
          <w:marTop w:val="0"/>
          <w:marBottom w:val="0"/>
          <w:divBdr>
            <w:top w:val="none" w:sz="0" w:space="0" w:color="auto"/>
            <w:left w:val="none" w:sz="0" w:space="0" w:color="auto"/>
            <w:bottom w:val="none" w:sz="0" w:space="0" w:color="auto"/>
            <w:right w:val="none" w:sz="0" w:space="0" w:color="auto"/>
          </w:divBdr>
        </w:div>
        <w:div w:id="1759717110">
          <w:marLeft w:val="0"/>
          <w:marRight w:val="0"/>
          <w:marTop w:val="0"/>
          <w:marBottom w:val="0"/>
          <w:divBdr>
            <w:top w:val="none" w:sz="0" w:space="0" w:color="auto"/>
            <w:left w:val="none" w:sz="0" w:space="0" w:color="auto"/>
            <w:bottom w:val="none" w:sz="0" w:space="0" w:color="auto"/>
            <w:right w:val="none" w:sz="0" w:space="0" w:color="auto"/>
          </w:divBdr>
        </w:div>
        <w:div w:id="1781028375">
          <w:marLeft w:val="0"/>
          <w:marRight w:val="0"/>
          <w:marTop w:val="0"/>
          <w:marBottom w:val="0"/>
          <w:divBdr>
            <w:top w:val="none" w:sz="0" w:space="0" w:color="auto"/>
            <w:left w:val="none" w:sz="0" w:space="0" w:color="auto"/>
            <w:bottom w:val="none" w:sz="0" w:space="0" w:color="auto"/>
            <w:right w:val="none" w:sz="0" w:space="0" w:color="auto"/>
          </w:divBdr>
        </w:div>
        <w:div w:id="1789158829">
          <w:marLeft w:val="0"/>
          <w:marRight w:val="0"/>
          <w:marTop w:val="0"/>
          <w:marBottom w:val="0"/>
          <w:divBdr>
            <w:top w:val="none" w:sz="0" w:space="0" w:color="auto"/>
            <w:left w:val="none" w:sz="0" w:space="0" w:color="auto"/>
            <w:bottom w:val="none" w:sz="0" w:space="0" w:color="auto"/>
            <w:right w:val="none" w:sz="0" w:space="0" w:color="auto"/>
          </w:divBdr>
        </w:div>
        <w:div w:id="1799496199">
          <w:marLeft w:val="0"/>
          <w:marRight w:val="0"/>
          <w:marTop w:val="0"/>
          <w:marBottom w:val="0"/>
          <w:divBdr>
            <w:top w:val="none" w:sz="0" w:space="0" w:color="auto"/>
            <w:left w:val="none" w:sz="0" w:space="0" w:color="auto"/>
            <w:bottom w:val="none" w:sz="0" w:space="0" w:color="auto"/>
            <w:right w:val="none" w:sz="0" w:space="0" w:color="auto"/>
          </w:divBdr>
        </w:div>
        <w:div w:id="1824545479">
          <w:marLeft w:val="0"/>
          <w:marRight w:val="0"/>
          <w:marTop w:val="0"/>
          <w:marBottom w:val="0"/>
          <w:divBdr>
            <w:top w:val="none" w:sz="0" w:space="0" w:color="auto"/>
            <w:left w:val="none" w:sz="0" w:space="0" w:color="auto"/>
            <w:bottom w:val="none" w:sz="0" w:space="0" w:color="auto"/>
            <w:right w:val="none" w:sz="0" w:space="0" w:color="auto"/>
          </w:divBdr>
        </w:div>
        <w:div w:id="1887985115">
          <w:marLeft w:val="0"/>
          <w:marRight w:val="0"/>
          <w:marTop w:val="0"/>
          <w:marBottom w:val="0"/>
          <w:divBdr>
            <w:top w:val="none" w:sz="0" w:space="0" w:color="auto"/>
            <w:left w:val="none" w:sz="0" w:space="0" w:color="auto"/>
            <w:bottom w:val="none" w:sz="0" w:space="0" w:color="auto"/>
            <w:right w:val="none" w:sz="0" w:space="0" w:color="auto"/>
          </w:divBdr>
        </w:div>
        <w:div w:id="1923949077">
          <w:marLeft w:val="0"/>
          <w:marRight w:val="0"/>
          <w:marTop w:val="0"/>
          <w:marBottom w:val="0"/>
          <w:divBdr>
            <w:top w:val="none" w:sz="0" w:space="0" w:color="auto"/>
            <w:left w:val="none" w:sz="0" w:space="0" w:color="auto"/>
            <w:bottom w:val="none" w:sz="0" w:space="0" w:color="auto"/>
            <w:right w:val="none" w:sz="0" w:space="0" w:color="auto"/>
          </w:divBdr>
        </w:div>
        <w:div w:id="1931699288">
          <w:marLeft w:val="0"/>
          <w:marRight w:val="0"/>
          <w:marTop w:val="0"/>
          <w:marBottom w:val="0"/>
          <w:divBdr>
            <w:top w:val="none" w:sz="0" w:space="0" w:color="auto"/>
            <w:left w:val="none" w:sz="0" w:space="0" w:color="auto"/>
            <w:bottom w:val="none" w:sz="0" w:space="0" w:color="auto"/>
            <w:right w:val="none" w:sz="0" w:space="0" w:color="auto"/>
          </w:divBdr>
        </w:div>
        <w:div w:id="2008509582">
          <w:marLeft w:val="0"/>
          <w:marRight w:val="0"/>
          <w:marTop w:val="0"/>
          <w:marBottom w:val="0"/>
          <w:divBdr>
            <w:top w:val="none" w:sz="0" w:space="0" w:color="auto"/>
            <w:left w:val="none" w:sz="0" w:space="0" w:color="auto"/>
            <w:bottom w:val="none" w:sz="0" w:space="0" w:color="auto"/>
            <w:right w:val="none" w:sz="0" w:space="0" w:color="auto"/>
          </w:divBdr>
        </w:div>
        <w:div w:id="2039309636">
          <w:marLeft w:val="0"/>
          <w:marRight w:val="0"/>
          <w:marTop w:val="0"/>
          <w:marBottom w:val="0"/>
          <w:divBdr>
            <w:top w:val="none" w:sz="0" w:space="0" w:color="auto"/>
            <w:left w:val="none" w:sz="0" w:space="0" w:color="auto"/>
            <w:bottom w:val="none" w:sz="0" w:space="0" w:color="auto"/>
            <w:right w:val="none" w:sz="0" w:space="0" w:color="auto"/>
          </w:divBdr>
        </w:div>
        <w:div w:id="2103186369">
          <w:marLeft w:val="0"/>
          <w:marRight w:val="0"/>
          <w:marTop w:val="0"/>
          <w:marBottom w:val="0"/>
          <w:divBdr>
            <w:top w:val="none" w:sz="0" w:space="0" w:color="auto"/>
            <w:left w:val="none" w:sz="0" w:space="0" w:color="auto"/>
            <w:bottom w:val="none" w:sz="0" w:space="0" w:color="auto"/>
            <w:right w:val="none" w:sz="0" w:space="0" w:color="auto"/>
          </w:divBdr>
        </w:div>
        <w:div w:id="2108380569">
          <w:marLeft w:val="0"/>
          <w:marRight w:val="0"/>
          <w:marTop w:val="0"/>
          <w:marBottom w:val="0"/>
          <w:divBdr>
            <w:top w:val="none" w:sz="0" w:space="0" w:color="auto"/>
            <w:left w:val="none" w:sz="0" w:space="0" w:color="auto"/>
            <w:bottom w:val="none" w:sz="0" w:space="0" w:color="auto"/>
            <w:right w:val="none" w:sz="0" w:space="0" w:color="auto"/>
          </w:divBdr>
        </w:div>
        <w:div w:id="2110464740">
          <w:marLeft w:val="0"/>
          <w:marRight w:val="0"/>
          <w:marTop w:val="0"/>
          <w:marBottom w:val="0"/>
          <w:divBdr>
            <w:top w:val="none" w:sz="0" w:space="0" w:color="auto"/>
            <w:left w:val="none" w:sz="0" w:space="0" w:color="auto"/>
            <w:bottom w:val="none" w:sz="0" w:space="0" w:color="auto"/>
            <w:right w:val="none" w:sz="0" w:space="0" w:color="auto"/>
          </w:divBdr>
        </w:div>
        <w:div w:id="2115202061">
          <w:marLeft w:val="0"/>
          <w:marRight w:val="0"/>
          <w:marTop w:val="0"/>
          <w:marBottom w:val="0"/>
          <w:divBdr>
            <w:top w:val="none" w:sz="0" w:space="0" w:color="auto"/>
            <w:left w:val="none" w:sz="0" w:space="0" w:color="auto"/>
            <w:bottom w:val="none" w:sz="0" w:space="0" w:color="auto"/>
            <w:right w:val="none" w:sz="0" w:space="0" w:color="auto"/>
          </w:divBdr>
        </w:div>
        <w:div w:id="2138378217">
          <w:marLeft w:val="0"/>
          <w:marRight w:val="0"/>
          <w:marTop w:val="0"/>
          <w:marBottom w:val="0"/>
          <w:divBdr>
            <w:top w:val="none" w:sz="0" w:space="0" w:color="auto"/>
            <w:left w:val="none" w:sz="0" w:space="0" w:color="auto"/>
            <w:bottom w:val="none" w:sz="0" w:space="0" w:color="auto"/>
            <w:right w:val="none" w:sz="0" w:space="0" w:color="auto"/>
          </w:divBdr>
        </w:div>
      </w:divsChild>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530679932">
      <w:bodyDiv w:val="1"/>
      <w:marLeft w:val="0"/>
      <w:marRight w:val="0"/>
      <w:marTop w:val="0"/>
      <w:marBottom w:val="0"/>
      <w:divBdr>
        <w:top w:val="none" w:sz="0" w:space="0" w:color="auto"/>
        <w:left w:val="none" w:sz="0" w:space="0" w:color="auto"/>
        <w:bottom w:val="none" w:sz="0" w:space="0" w:color="auto"/>
        <w:right w:val="none" w:sz="0" w:space="0" w:color="auto"/>
      </w:divBdr>
    </w:div>
    <w:div w:id="1567498101">
      <w:bodyDiv w:val="1"/>
      <w:marLeft w:val="0"/>
      <w:marRight w:val="0"/>
      <w:marTop w:val="0"/>
      <w:marBottom w:val="0"/>
      <w:divBdr>
        <w:top w:val="none" w:sz="0" w:space="0" w:color="auto"/>
        <w:left w:val="none" w:sz="0" w:space="0" w:color="auto"/>
        <w:bottom w:val="none" w:sz="0" w:space="0" w:color="auto"/>
        <w:right w:val="none" w:sz="0" w:space="0" w:color="auto"/>
      </w:divBdr>
    </w:div>
    <w:div w:id="1573126590">
      <w:bodyDiv w:val="1"/>
      <w:marLeft w:val="0"/>
      <w:marRight w:val="0"/>
      <w:marTop w:val="0"/>
      <w:marBottom w:val="0"/>
      <w:divBdr>
        <w:top w:val="none" w:sz="0" w:space="0" w:color="auto"/>
        <w:left w:val="none" w:sz="0" w:space="0" w:color="auto"/>
        <w:bottom w:val="none" w:sz="0" w:space="0" w:color="auto"/>
        <w:right w:val="none" w:sz="0" w:space="0" w:color="auto"/>
      </w:divBdr>
      <w:divsChild>
        <w:div w:id="23749613">
          <w:marLeft w:val="0"/>
          <w:marRight w:val="0"/>
          <w:marTop w:val="0"/>
          <w:marBottom w:val="0"/>
          <w:divBdr>
            <w:top w:val="none" w:sz="0" w:space="0" w:color="auto"/>
            <w:left w:val="none" w:sz="0" w:space="0" w:color="auto"/>
            <w:bottom w:val="none" w:sz="0" w:space="0" w:color="auto"/>
            <w:right w:val="none" w:sz="0" w:space="0" w:color="auto"/>
          </w:divBdr>
        </w:div>
        <w:div w:id="27143844">
          <w:marLeft w:val="0"/>
          <w:marRight w:val="0"/>
          <w:marTop w:val="0"/>
          <w:marBottom w:val="0"/>
          <w:divBdr>
            <w:top w:val="none" w:sz="0" w:space="0" w:color="auto"/>
            <w:left w:val="none" w:sz="0" w:space="0" w:color="auto"/>
            <w:bottom w:val="none" w:sz="0" w:space="0" w:color="auto"/>
            <w:right w:val="none" w:sz="0" w:space="0" w:color="auto"/>
          </w:divBdr>
        </w:div>
        <w:div w:id="127557064">
          <w:marLeft w:val="0"/>
          <w:marRight w:val="0"/>
          <w:marTop w:val="0"/>
          <w:marBottom w:val="0"/>
          <w:divBdr>
            <w:top w:val="none" w:sz="0" w:space="0" w:color="auto"/>
            <w:left w:val="none" w:sz="0" w:space="0" w:color="auto"/>
            <w:bottom w:val="none" w:sz="0" w:space="0" w:color="auto"/>
            <w:right w:val="none" w:sz="0" w:space="0" w:color="auto"/>
          </w:divBdr>
        </w:div>
        <w:div w:id="138813128">
          <w:marLeft w:val="0"/>
          <w:marRight w:val="0"/>
          <w:marTop w:val="0"/>
          <w:marBottom w:val="0"/>
          <w:divBdr>
            <w:top w:val="none" w:sz="0" w:space="0" w:color="auto"/>
            <w:left w:val="none" w:sz="0" w:space="0" w:color="auto"/>
            <w:bottom w:val="none" w:sz="0" w:space="0" w:color="auto"/>
            <w:right w:val="none" w:sz="0" w:space="0" w:color="auto"/>
          </w:divBdr>
        </w:div>
        <w:div w:id="139004076">
          <w:marLeft w:val="0"/>
          <w:marRight w:val="0"/>
          <w:marTop w:val="0"/>
          <w:marBottom w:val="0"/>
          <w:divBdr>
            <w:top w:val="none" w:sz="0" w:space="0" w:color="auto"/>
            <w:left w:val="none" w:sz="0" w:space="0" w:color="auto"/>
            <w:bottom w:val="none" w:sz="0" w:space="0" w:color="auto"/>
            <w:right w:val="none" w:sz="0" w:space="0" w:color="auto"/>
          </w:divBdr>
        </w:div>
        <w:div w:id="139424000">
          <w:marLeft w:val="0"/>
          <w:marRight w:val="0"/>
          <w:marTop w:val="0"/>
          <w:marBottom w:val="0"/>
          <w:divBdr>
            <w:top w:val="none" w:sz="0" w:space="0" w:color="auto"/>
            <w:left w:val="none" w:sz="0" w:space="0" w:color="auto"/>
            <w:bottom w:val="none" w:sz="0" w:space="0" w:color="auto"/>
            <w:right w:val="none" w:sz="0" w:space="0" w:color="auto"/>
          </w:divBdr>
        </w:div>
        <w:div w:id="139883877">
          <w:marLeft w:val="0"/>
          <w:marRight w:val="0"/>
          <w:marTop w:val="0"/>
          <w:marBottom w:val="0"/>
          <w:divBdr>
            <w:top w:val="none" w:sz="0" w:space="0" w:color="auto"/>
            <w:left w:val="none" w:sz="0" w:space="0" w:color="auto"/>
            <w:bottom w:val="none" w:sz="0" w:space="0" w:color="auto"/>
            <w:right w:val="none" w:sz="0" w:space="0" w:color="auto"/>
          </w:divBdr>
        </w:div>
        <w:div w:id="219563353">
          <w:marLeft w:val="0"/>
          <w:marRight w:val="0"/>
          <w:marTop w:val="0"/>
          <w:marBottom w:val="0"/>
          <w:divBdr>
            <w:top w:val="none" w:sz="0" w:space="0" w:color="auto"/>
            <w:left w:val="none" w:sz="0" w:space="0" w:color="auto"/>
            <w:bottom w:val="none" w:sz="0" w:space="0" w:color="auto"/>
            <w:right w:val="none" w:sz="0" w:space="0" w:color="auto"/>
          </w:divBdr>
        </w:div>
        <w:div w:id="236481811">
          <w:marLeft w:val="0"/>
          <w:marRight w:val="0"/>
          <w:marTop w:val="0"/>
          <w:marBottom w:val="0"/>
          <w:divBdr>
            <w:top w:val="none" w:sz="0" w:space="0" w:color="auto"/>
            <w:left w:val="none" w:sz="0" w:space="0" w:color="auto"/>
            <w:bottom w:val="none" w:sz="0" w:space="0" w:color="auto"/>
            <w:right w:val="none" w:sz="0" w:space="0" w:color="auto"/>
          </w:divBdr>
        </w:div>
        <w:div w:id="271597374">
          <w:marLeft w:val="0"/>
          <w:marRight w:val="0"/>
          <w:marTop w:val="0"/>
          <w:marBottom w:val="0"/>
          <w:divBdr>
            <w:top w:val="none" w:sz="0" w:space="0" w:color="auto"/>
            <w:left w:val="none" w:sz="0" w:space="0" w:color="auto"/>
            <w:bottom w:val="none" w:sz="0" w:space="0" w:color="auto"/>
            <w:right w:val="none" w:sz="0" w:space="0" w:color="auto"/>
          </w:divBdr>
        </w:div>
        <w:div w:id="305092576">
          <w:marLeft w:val="0"/>
          <w:marRight w:val="0"/>
          <w:marTop w:val="0"/>
          <w:marBottom w:val="0"/>
          <w:divBdr>
            <w:top w:val="none" w:sz="0" w:space="0" w:color="auto"/>
            <w:left w:val="none" w:sz="0" w:space="0" w:color="auto"/>
            <w:bottom w:val="none" w:sz="0" w:space="0" w:color="auto"/>
            <w:right w:val="none" w:sz="0" w:space="0" w:color="auto"/>
          </w:divBdr>
        </w:div>
        <w:div w:id="310525613">
          <w:marLeft w:val="0"/>
          <w:marRight w:val="0"/>
          <w:marTop w:val="0"/>
          <w:marBottom w:val="0"/>
          <w:divBdr>
            <w:top w:val="none" w:sz="0" w:space="0" w:color="auto"/>
            <w:left w:val="none" w:sz="0" w:space="0" w:color="auto"/>
            <w:bottom w:val="none" w:sz="0" w:space="0" w:color="auto"/>
            <w:right w:val="none" w:sz="0" w:space="0" w:color="auto"/>
          </w:divBdr>
        </w:div>
        <w:div w:id="348873297">
          <w:marLeft w:val="0"/>
          <w:marRight w:val="0"/>
          <w:marTop w:val="0"/>
          <w:marBottom w:val="0"/>
          <w:divBdr>
            <w:top w:val="none" w:sz="0" w:space="0" w:color="auto"/>
            <w:left w:val="none" w:sz="0" w:space="0" w:color="auto"/>
            <w:bottom w:val="none" w:sz="0" w:space="0" w:color="auto"/>
            <w:right w:val="none" w:sz="0" w:space="0" w:color="auto"/>
          </w:divBdr>
        </w:div>
        <w:div w:id="377511055">
          <w:marLeft w:val="0"/>
          <w:marRight w:val="0"/>
          <w:marTop w:val="0"/>
          <w:marBottom w:val="0"/>
          <w:divBdr>
            <w:top w:val="none" w:sz="0" w:space="0" w:color="auto"/>
            <w:left w:val="none" w:sz="0" w:space="0" w:color="auto"/>
            <w:bottom w:val="none" w:sz="0" w:space="0" w:color="auto"/>
            <w:right w:val="none" w:sz="0" w:space="0" w:color="auto"/>
          </w:divBdr>
        </w:div>
        <w:div w:id="382172888">
          <w:marLeft w:val="0"/>
          <w:marRight w:val="0"/>
          <w:marTop w:val="0"/>
          <w:marBottom w:val="0"/>
          <w:divBdr>
            <w:top w:val="none" w:sz="0" w:space="0" w:color="auto"/>
            <w:left w:val="none" w:sz="0" w:space="0" w:color="auto"/>
            <w:bottom w:val="none" w:sz="0" w:space="0" w:color="auto"/>
            <w:right w:val="none" w:sz="0" w:space="0" w:color="auto"/>
          </w:divBdr>
        </w:div>
        <w:div w:id="387925646">
          <w:marLeft w:val="0"/>
          <w:marRight w:val="0"/>
          <w:marTop w:val="0"/>
          <w:marBottom w:val="0"/>
          <w:divBdr>
            <w:top w:val="none" w:sz="0" w:space="0" w:color="auto"/>
            <w:left w:val="none" w:sz="0" w:space="0" w:color="auto"/>
            <w:bottom w:val="none" w:sz="0" w:space="0" w:color="auto"/>
            <w:right w:val="none" w:sz="0" w:space="0" w:color="auto"/>
          </w:divBdr>
        </w:div>
        <w:div w:id="421144375">
          <w:marLeft w:val="0"/>
          <w:marRight w:val="0"/>
          <w:marTop w:val="0"/>
          <w:marBottom w:val="0"/>
          <w:divBdr>
            <w:top w:val="none" w:sz="0" w:space="0" w:color="auto"/>
            <w:left w:val="none" w:sz="0" w:space="0" w:color="auto"/>
            <w:bottom w:val="none" w:sz="0" w:space="0" w:color="auto"/>
            <w:right w:val="none" w:sz="0" w:space="0" w:color="auto"/>
          </w:divBdr>
        </w:div>
        <w:div w:id="477767876">
          <w:marLeft w:val="0"/>
          <w:marRight w:val="0"/>
          <w:marTop w:val="0"/>
          <w:marBottom w:val="0"/>
          <w:divBdr>
            <w:top w:val="none" w:sz="0" w:space="0" w:color="auto"/>
            <w:left w:val="none" w:sz="0" w:space="0" w:color="auto"/>
            <w:bottom w:val="none" w:sz="0" w:space="0" w:color="auto"/>
            <w:right w:val="none" w:sz="0" w:space="0" w:color="auto"/>
          </w:divBdr>
        </w:div>
        <w:div w:id="544023784">
          <w:marLeft w:val="0"/>
          <w:marRight w:val="0"/>
          <w:marTop w:val="0"/>
          <w:marBottom w:val="0"/>
          <w:divBdr>
            <w:top w:val="none" w:sz="0" w:space="0" w:color="auto"/>
            <w:left w:val="none" w:sz="0" w:space="0" w:color="auto"/>
            <w:bottom w:val="none" w:sz="0" w:space="0" w:color="auto"/>
            <w:right w:val="none" w:sz="0" w:space="0" w:color="auto"/>
          </w:divBdr>
        </w:div>
        <w:div w:id="583104420">
          <w:marLeft w:val="0"/>
          <w:marRight w:val="0"/>
          <w:marTop w:val="0"/>
          <w:marBottom w:val="0"/>
          <w:divBdr>
            <w:top w:val="none" w:sz="0" w:space="0" w:color="auto"/>
            <w:left w:val="none" w:sz="0" w:space="0" w:color="auto"/>
            <w:bottom w:val="none" w:sz="0" w:space="0" w:color="auto"/>
            <w:right w:val="none" w:sz="0" w:space="0" w:color="auto"/>
          </w:divBdr>
        </w:div>
        <w:div w:id="585770840">
          <w:marLeft w:val="0"/>
          <w:marRight w:val="0"/>
          <w:marTop w:val="0"/>
          <w:marBottom w:val="0"/>
          <w:divBdr>
            <w:top w:val="none" w:sz="0" w:space="0" w:color="auto"/>
            <w:left w:val="none" w:sz="0" w:space="0" w:color="auto"/>
            <w:bottom w:val="none" w:sz="0" w:space="0" w:color="auto"/>
            <w:right w:val="none" w:sz="0" w:space="0" w:color="auto"/>
          </w:divBdr>
        </w:div>
        <w:div w:id="593976171">
          <w:marLeft w:val="0"/>
          <w:marRight w:val="0"/>
          <w:marTop w:val="0"/>
          <w:marBottom w:val="0"/>
          <w:divBdr>
            <w:top w:val="none" w:sz="0" w:space="0" w:color="auto"/>
            <w:left w:val="none" w:sz="0" w:space="0" w:color="auto"/>
            <w:bottom w:val="none" w:sz="0" w:space="0" w:color="auto"/>
            <w:right w:val="none" w:sz="0" w:space="0" w:color="auto"/>
          </w:divBdr>
        </w:div>
        <w:div w:id="633557286">
          <w:marLeft w:val="0"/>
          <w:marRight w:val="0"/>
          <w:marTop w:val="0"/>
          <w:marBottom w:val="0"/>
          <w:divBdr>
            <w:top w:val="none" w:sz="0" w:space="0" w:color="auto"/>
            <w:left w:val="none" w:sz="0" w:space="0" w:color="auto"/>
            <w:bottom w:val="none" w:sz="0" w:space="0" w:color="auto"/>
            <w:right w:val="none" w:sz="0" w:space="0" w:color="auto"/>
          </w:divBdr>
        </w:div>
        <w:div w:id="682820982">
          <w:marLeft w:val="0"/>
          <w:marRight w:val="0"/>
          <w:marTop w:val="0"/>
          <w:marBottom w:val="0"/>
          <w:divBdr>
            <w:top w:val="none" w:sz="0" w:space="0" w:color="auto"/>
            <w:left w:val="none" w:sz="0" w:space="0" w:color="auto"/>
            <w:bottom w:val="none" w:sz="0" w:space="0" w:color="auto"/>
            <w:right w:val="none" w:sz="0" w:space="0" w:color="auto"/>
          </w:divBdr>
        </w:div>
        <w:div w:id="685910740">
          <w:marLeft w:val="0"/>
          <w:marRight w:val="0"/>
          <w:marTop w:val="0"/>
          <w:marBottom w:val="0"/>
          <w:divBdr>
            <w:top w:val="none" w:sz="0" w:space="0" w:color="auto"/>
            <w:left w:val="none" w:sz="0" w:space="0" w:color="auto"/>
            <w:bottom w:val="none" w:sz="0" w:space="0" w:color="auto"/>
            <w:right w:val="none" w:sz="0" w:space="0" w:color="auto"/>
          </w:divBdr>
        </w:div>
        <w:div w:id="695885080">
          <w:marLeft w:val="0"/>
          <w:marRight w:val="0"/>
          <w:marTop w:val="0"/>
          <w:marBottom w:val="0"/>
          <w:divBdr>
            <w:top w:val="none" w:sz="0" w:space="0" w:color="auto"/>
            <w:left w:val="none" w:sz="0" w:space="0" w:color="auto"/>
            <w:bottom w:val="none" w:sz="0" w:space="0" w:color="auto"/>
            <w:right w:val="none" w:sz="0" w:space="0" w:color="auto"/>
          </w:divBdr>
        </w:div>
        <w:div w:id="748505748">
          <w:marLeft w:val="0"/>
          <w:marRight w:val="0"/>
          <w:marTop w:val="0"/>
          <w:marBottom w:val="0"/>
          <w:divBdr>
            <w:top w:val="none" w:sz="0" w:space="0" w:color="auto"/>
            <w:left w:val="none" w:sz="0" w:space="0" w:color="auto"/>
            <w:bottom w:val="none" w:sz="0" w:space="0" w:color="auto"/>
            <w:right w:val="none" w:sz="0" w:space="0" w:color="auto"/>
          </w:divBdr>
        </w:div>
        <w:div w:id="753431641">
          <w:marLeft w:val="0"/>
          <w:marRight w:val="0"/>
          <w:marTop w:val="0"/>
          <w:marBottom w:val="0"/>
          <w:divBdr>
            <w:top w:val="none" w:sz="0" w:space="0" w:color="auto"/>
            <w:left w:val="none" w:sz="0" w:space="0" w:color="auto"/>
            <w:bottom w:val="none" w:sz="0" w:space="0" w:color="auto"/>
            <w:right w:val="none" w:sz="0" w:space="0" w:color="auto"/>
          </w:divBdr>
        </w:div>
        <w:div w:id="764692870">
          <w:marLeft w:val="0"/>
          <w:marRight w:val="0"/>
          <w:marTop w:val="0"/>
          <w:marBottom w:val="0"/>
          <w:divBdr>
            <w:top w:val="none" w:sz="0" w:space="0" w:color="auto"/>
            <w:left w:val="none" w:sz="0" w:space="0" w:color="auto"/>
            <w:bottom w:val="none" w:sz="0" w:space="0" w:color="auto"/>
            <w:right w:val="none" w:sz="0" w:space="0" w:color="auto"/>
          </w:divBdr>
        </w:div>
        <w:div w:id="777139314">
          <w:marLeft w:val="0"/>
          <w:marRight w:val="0"/>
          <w:marTop w:val="0"/>
          <w:marBottom w:val="0"/>
          <w:divBdr>
            <w:top w:val="none" w:sz="0" w:space="0" w:color="auto"/>
            <w:left w:val="none" w:sz="0" w:space="0" w:color="auto"/>
            <w:bottom w:val="none" w:sz="0" w:space="0" w:color="auto"/>
            <w:right w:val="none" w:sz="0" w:space="0" w:color="auto"/>
          </w:divBdr>
        </w:div>
        <w:div w:id="811144442">
          <w:marLeft w:val="0"/>
          <w:marRight w:val="0"/>
          <w:marTop w:val="0"/>
          <w:marBottom w:val="0"/>
          <w:divBdr>
            <w:top w:val="none" w:sz="0" w:space="0" w:color="auto"/>
            <w:left w:val="none" w:sz="0" w:space="0" w:color="auto"/>
            <w:bottom w:val="none" w:sz="0" w:space="0" w:color="auto"/>
            <w:right w:val="none" w:sz="0" w:space="0" w:color="auto"/>
          </w:divBdr>
        </w:div>
        <w:div w:id="828442662">
          <w:marLeft w:val="0"/>
          <w:marRight w:val="0"/>
          <w:marTop w:val="0"/>
          <w:marBottom w:val="0"/>
          <w:divBdr>
            <w:top w:val="none" w:sz="0" w:space="0" w:color="auto"/>
            <w:left w:val="none" w:sz="0" w:space="0" w:color="auto"/>
            <w:bottom w:val="none" w:sz="0" w:space="0" w:color="auto"/>
            <w:right w:val="none" w:sz="0" w:space="0" w:color="auto"/>
          </w:divBdr>
        </w:div>
        <w:div w:id="836308995">
          <w:marLeft w:val="0"/>
          <w:marRight w:val="0"/>
          <w:marTop w:val="0"/>
          <w:marBottom w:val="0"/>
          <w:divBdr>
            <w:top w:val="none" w:sz="0" w:space="0" w:color="auto"/>
            <w:left w:val="none" w:sz="0" w:space="0" w:color="auto"/>
            <w:bottom w:val="none" w:sz="0" w:space="0" w:color="auto"/>
            <w:right w:val="none" w:sz="0" w:space="0" w:color="auto"/>
          </w:divBdr>
        </w:div>
        <w:div w:id="846990555">
          <w:marLeft w:val="0"/>
          <w:marRight w:val="0"/>
          <w:marTop w:val="0"/>
          <w:marBottom w:val="0"/>
          <w:divBdr>
            <w:top w:val="none" w:sz="0" w:space="0" w:color="auto"/>
            <w:left w:val="none" w:sz="0" w:space="0" w:color="auto"/>
            <w:bottom w:val="none" w:sz="0" w:space="0" w:color="auto"/>
            <w:right w:val="none" w:sz="0" w:space="0" w:color="auto"/>
          </w:divBdr>
        </w:div>
        <w:div w:id="918175854">
          <w:marLeft w:val="0"/>
          <w:marRight w:val="0"/>
          <w:marTop w:val="0"/>
          <w:marBottom w:val="0"/>
          <w:divBdr>
            <w:top w:val="none" w:sz="0" w:space="0" w:color="auto"/>
            <w:left w:val="none" w:sz="0" w:space="0" w:color="auto"/>
            <w:bottom w:val="none" w:sz="0" w:space="0" w:color="auto"/>
            <w:right w:val="none" w:sz="0" w:space="0" w:color="auto"/>
          </w:divBdr>
        </w:div>
        <w:div w:id="930239441">
          <w:marLeft w:val="0"/>
          <w:marRight w:val="0"/>
          <w:marTop w:val="0"/>
          <w:marBottom w:val="0"/>
          <w:divBdr>
            <w:top w:val="none" w:sz="0" w:space="0" w:color="auto"/>
            <w:left w:val="none" w:sz="0" w:space="0" w:color="auto"/>
            <w:bottom w:val="none" w:sz="0" w:space="0" w:color="auto"/>
            <w:right w:val="none" w:sz="0" w:space="0" w:color="auto"/>
          </w:divBdr>
        </w:div>
        <w:div w:id="939878280">
          <w:marLeft w:val="0"/>
          <w:marRight w:val="0"/>
          <w:marTop w:val="0"/>
          <w:marBottom w:val="0"/>
          <w:divBdr>
            <w:top w:val="none" w:sz="0" w:space="0" w:color="auto"/>
            <w:left w:val="none" w:sz="0" w:space="0" w:color="auto"/>
            <w:bottom w:val="none" w:sz="0" w:space="0" w:color="auto"/>
            <w:right w:val="none" w:sz="0" w:space="0" w:color="auto"/>
          </w:divBdr>
        </w:div>
        <w:div w:id="974917292">
          <w:marLeft w:val="0"/>
          <w:marRight w:val="0"/>
          <w:marTop w:val="0"/>
          <w:marBottom w:val="0"/>
          <w:divBdr>
            <w:top w:val="none" w:sz="0" w:space="0" w:color="auto"/>
            <w:left w:val="none" w:sz="0" w:space="0" w:color="auto"/>
            <w:bottom w:val="none" w:sz="0" w:space="0" w:color="auto"/>
            <w:right w:val="none" w:sz="0" w:space="0" w:color="auto"/>
          </w:divBdr>
        </w:div>
        <w:div w:id="985354720">
          <w:marLeft w:val="0"/>
          <w:marRight w:val="0"/>
          <w:marTop w:val="0"/>
          <w:marBottom w:val="0"/>
          <w:divBdr>
            <w:top w:val="none" w:sz="0" w:space="0" w:color="auto"/>
            <w:left w:val="none" w:sz="0" w:space="0" w:color="auto"/>
            <w:bottom w:val="none" w:sz="0" w:space="0" w:color="auto"/>
            <w:right w:val="none" w:sz="0" w:space="0" w:color="auto"/>
          </w:divBdr>
        </w:div>
        <w:div w:id="998188566">
          <w:marLeft w:val="0"/>
          <w:marRight w:val="0"/>
          <w:marTop w:val="0"/>
          <w:marBottom w:val="0"/>
          <w:divBdr>
            <w:top w:val="none" w:sz="0" w:space="0" w:color="auto"/>
            <w:left w:val="none" w:sz="0" w:space="0" w:color="auto"/>
            <w:bottom w:val="none" w:sz="0" w:space="0" w:color="auto"/>
            <w:right w:val="none" w:sz="0" w:space="0" w:color="auto"/>
          </w:divBdr>
        </w:div>
        <w:div w:id="1009983459">
          <w:marLeft w:val="0"/>
          <w:marRight w:val="0"/>
          <w:marTop w:val="0"/>
          <w:marBottom w:val="0"/>
          <w:divBdr>
            <w:top w:val="none" w:sz="0" w:space="0" w:color="auto"/>
            <w:left w:val="none" w:sz="0" w:space="0" w:color="auto"/>
            <w:bottom w:val="none" w:sz="0" w:space="0" w:color="auto"/>
            <w:right w:val="none" w:sz="0" w:space="0" w:color="auto"/>
          </w:divBdr>
        </w:div>
        <w:div w:id="1013611956">
          <w:marLeft w:val="0"/>
          <w:marRight w:val="0"/>
          <w:marTop w:val="0"/>
          <w:marBottom w:val="0"/>
          <w:divBdr>
            <w:top w:val="none" w:sz="0" w:space="0" w:color="auto"/>
            <w:left w:val="none" w:sz="0" w:space="0" w:color="auto"/>
            <w:bottom w:val="none" w:sz="0" w:space="0" w:color="auto"/>
            <w:right w:val="none" w:sz="0" w:space="0" w:color="auto"/>
          </w:divBdr>
        </w:div>
        <w:div w:id="1033307849">
          <w:marLeft w:val="0"/>
          <w:marRight w:val="0"/>
          <w:marTop w:val="0"/>
          <w:marBottom w:val="0"/>
          <w:divBdr>
            <w:top w:val="none" w:sz="0" w:space="0" w:color="auto"/>
            <w:left w:val="none" w:sz="0" w:space="0" w:color="auto"/>
            <w:bottom w:val="none" w:sz="0" w:space="0" w:color="auto"/>
            <w:right w:val="none" w:sz="0" w:space="0" w:color="auto"/>
          </w:divBdr>
        </w:div>
        <w:div w:id="1045645690">
          <w:marLeft w:val="0"/>
          <w:marRight w:val="0"/>
          <w:marTop w:val="0"/>
          <w:marBottom w:val="0"/>
          <w:divBdr>
            <w:top w:val="none" w:sz="0" w:space="0" w:color="auto"/>
            <w:left w:val="none" w:sz="0" w:space="0" w:color="auto"/>
            <w:bottom w:val="none" w:sz="0" w:space="0" w:color="auto"/>
            <w:right w:val="none" w:sz="0" w:space="0" w:color="auto"/>
          </w:divBdr>
        </w:div>
        <w:div w:id="1053504521">
          <w:marLeft w:val="0"/>
          <w:marRight w:val="0"/>
          <w:marTop w:val="0"/>
          <w:marBottom w:val="0"/>
          <w:divBdr>
            <w:top w:val="none" w:sz="0" w:space="0" w:color="auto"/>
            <w:left w:val="none" w:sz="0" w:space="0" w:color="auto"/>
            <w:bottom w:val="none" w:sz="0" w:space="0" w:color="auto"/>
            <w:right w:val="none" w:sz="0" w:space="0" w:color="auto"/>
          </w:divBdr>
        </w:div>
        <w:div w:id="1106341759">
          <w:marLeft w:val="0"/>
          <w:marRight w:val="0"/>
          <w:marTop w:val="0"/>
          <w:marBottom w:val="0"/>
          <w:divBdr>
            <w:top w:val="none" w:sz="0" w:space="0" w:color="auto"/>
            <w:left w:val="none" w:sz="0" w:space="0" w:color="auto"/>
            <w:bottom w:val="none" w:sz="0" w:space="0" w:color="auto"/>
            <w:right w:val="none" w:sz="0" w:space="0" w:color="auto"/>
          </w:divBdr>
        </w:div>
        <w:div w:id="1118791372">
          <w:marLeft w:val="0"/>
          <w:marRight w:val="0"/>
          <w:marTop w:val="0"/>
          <w:marBottom w:val="0"/>
          <w:divBdr>
            <w:top w:val="none" w:sz="0" w:space="0" w:color="auto"/>
            <w:left w:val="none" w:sz="0" w:space="0" w:color="auto"/>
            <w:bottom w:val="none" w:sz="0" w:space="0" w:color="auto"/>
            <w:right w:val="none" w:sz="0" w:space="0" w:color="auto"/>
          </w:divBdr>
        </w:div>
        <w:div w:id="1122386493">
          <w:marLeft w:val="0"/>
          <w:marRight w:val="0"/>
          <w:marTop w:val="0"/>
          <w:marBottom w:val="0"/>
          <w:divBdr>
            <w:top w:val="none" w:sz="0" w:space="0" w:color="auto"/>
            <w:left w:val="none" w:sz="0" w:space="0" w:color="auto"/>
            <w:bottom w:val="none" w:sz="0" w:space="0" w:color="auto"/>
            <w:right w:val="none" w:sz="0" w:space="0" w:color="auto"/>
          </w:divBdr>
        </w:div>
        <w:div w:id="1148012942">
          <w:marLeft w:val="0"/>
          <w:marRight w:val="0"/>
          <w:marTop w:val="0"/>
          <w:marBottom w:val="0"/>
          <w:divBdr>
            <w:top w:val="none" w:sz="0" w:space="0" w:color="auto"/>
            <w:left w:val="none" w:sz="0" w:space="0" w:color="auto"/>
            <w:bottom w:val="none" w:sz="0" w:space="0" w:color="auto"/>
            <w:right w:val="none" w:sz="0" w:space="0" w:color="auto"/>
          </w:divBdr>
        </w:div>
        <w:div w:id="1172111726">
          <w:marLeft w:val="0"/>
          <w:marRight w:val="0"/>
          <w:marTop w:val="0"/>
          <w:marBottom w:val="0"/>
          <w:divBdr>
            <w:top w:val="none" w:sz="0" w:space="0" w:color="auto"/>
            <w:left w:val="none" w:sz="0" w:space="0" w:color="auto"/>
            <w:bottom w:val="none" w:sz="0" w:space="0" w:color="auto"/>
            <w:right w:val="none" w:sz="0" w:space="0" w:color="auto"/>
          </w:divBdr>
        </w:div>
        <w:div w:id="1233157131">
          <w:marLeft w:val="0"/>
          <w:marRight w:val="0"/>
          <w:marTop w:val="0"/>
          <w:marBottom w:val="0"/>
          <w:divBdr>
            <w:top w:val="none" w:sz="0" w:space="0" w:color="auto"/>
            <w:left w:val="none" w:sz="0" w:space="0" w:color="auto"/>
            <w:bottom w:val="none" w:sz="0" w:space="0" w:color="auto"/>
            <w:right w:val="none" w:sz="0" w:space="0" w:color="auto"/>
          </w:divBdr>
        </w:div>
        <w:div w:id="1242563721">
          <w:marLeft w:val="0"/>
          <w:marRight w:val="0"/>
          <w:marTop w:val="0"/>
          <w:marBottom w:val="0"/>
          <w:divBdr>
            <w:top w:val="none" w:sz="0" w:space="0" w:color="auto"/>
            <w:left w:val="none" w:sz="0" w:space="0" w:color="auto"/>
            <w:bottom w:val="none" w:sz="0" w:space="0" w:color="auto"/>
            <w:right w:val="none" w:sz="0" w:space="0" w:color="auto"/>
          </w:divBdr>
        </w:div>
        <w:div w:id="1257396881">
          <w:marLeft w:val="0"/>
          <w:marRight w:val="0"/>
          <w:marTop w:val="0"/>
          <w:marBottom w:val="0"/>
          <w:divBdr>
            <w:top w:val="none" w:sz="0" w:space="0" w:color="auto"/>
            <w:left w:val="none" w:sz="0" w:space="0" w:color="auto"/>
            <w:bottom w:val="none" w:sz="0" w:space="0" w:color="auto"/>
            <w:right w:val="none" w:sz="0" w:space="0" w:color="auto"/>
          </w:divBdr>
        </w:div>
        <w:div w:id="1261256958">
          <w:marLeft w:val="0"/>
          <w:marRight w:val="0"/>
          <w:marTop w:val="0"/>
          <w:marBottom w:val="0"/>
          <w:divBdr>
            <w:top w:val="none" w:sz="0" w:space="0" w:color="auto"/>
            <w:left w:val="none" w:sz="0" w:space="0" w:color="auto"/>
            <w:bottom w:val="none" w:sz="0" w:space="0" w:color="auto"/>
            <w:right w:val="none" w:sz="0" w:space="0" w:color="auto"/>
          </w:divBdr>
        </w:div>
        <w:div w:id="1270774674">
          <w:marLeft w:val="0"/>
          <w:marRight w:val="0"/>
          <w:marTop w:val="0"/>
          <w:marBottom w:val="0"/>
          <w:divBdr>
            <w:top w:val="none" w:sz="0" w:space="0" w:color="auto"/>
            <w:left w:val="none" w:sz="0" w:space="0" w:color="auto"/>
            <w:bottom w:val="none" w:sz="0" w:space="0" w:color="auto"/>
            <w:right w:val="none" w:sz="0" w:space="0" w:color="auto"/>
          </w:divBdr>
        </w:div>
        <w:div w:id="1287083066">
          <w:marLeft w:val="0"/>
          <w:marRight w:val="0"/>
          <w:marTop w:val="0"/>
          <w:marBottom w:val="0"/>
          <w:divBdr>
            <w:top w:val="none" w:sz="0" w:space="0" w:color="auto"/>
            <w:left w:val="none" w:sz="0" w:space="0" w:color="auto"/>
            <w:bottom w:val="none" w:sz="0" w:space="0" w:color="auto"/>
            <w:right w:val="none" w:sz="0" w:space="0" w:color="auto"/>
          </w:divBdr>
        </w:div>
        <w:div w:id="1289967373">
          <w:marLeft w:val="0"/>
          <w:marRight w:val="0"/>
          <w:marTop w:val="0"/>
          <w:marBottom w:val="0"/>
          <w:divBdr>
            <w:top w:val="none" w:sz="0" w:space="0" w:color="auto"/>
            <w:left w:val="none" w:sz="0" w:space="0" w:color="auto"/>
            <w:bottom w:val="none" w:sz="0" w:space="0" w:color="auto"/>
            <w:right w:val="none" w:sz="0" w:space="0" w:color="auto"/>
          </w:divBdr>
        </w:div>
        <w:div w:id="1296907094">
          <w:marLeft w:val="0"/>
          <w:marRight w:val="0"/>
          <w:marTop w:val="0"/>
          <w:marBottom w:val="0"/>
          <w:divBdr>
            <w:top w:val="none" w:sz="0" w:space="0" w:color="auto"/>
            <w:left w:val="none" w:sz="0" w:space="0" w:color="auto"/>
            <w:bottom w:val="none" w:sz="0" w:space="0" w:color="auto"/>
            <w:right w:val="none" w:sz="0" w:space="0" w:color="auto"/>
          </w:divBdr>
        </w:div>
        <w:div w:id="1297372516">
          <w:marLeft w:val="0"/>
          <w:marRight w:val="0"/>
          <w:marTop w:val="0"/>
          <w:marBottom w:val="0"/>
          <w:divBdr>
            <w:top w:val="none" w:sz="0" w:space="0" w:color="auto"/>
            <w:left w:val="none" w:sz="0" w:space="0" w:color="auto"/>
            <w:bottom w:val="none" w:sz="0" w:space="0" w:color="auto"/>
            <w:right w:val="none" w:sz="0" w:space="0" w:color="auto"/>
          </w:divBdr>
        </w:div>
        <w:div w:id="1324702827">
          <w:marLeft w:val="0"/>
          <w:marRight w:val="0"/>
          <w:marTop w:val="0"/>
          <w:marBottom w:val="0"/>
          <w:divBdr>
            <w:top w:val="none" w:sz="0" w:space="0" w:color="auto"/>
            <w:left w:val="none" w:sz="0" w:space="0" w:color="auto"/>
            <w:bottom w:val="none" w:sz="0" w:space="0" w:color="auto"/>
            <w:right w:val="none" w:sz="0" w:space="0" w:color="auto"/>
          </w:divBdr>
        </w:div>
        <w:div w:id="1361009407">
          <w:marLeft w:val="0"/>
          <w:marRight w:val="0"/>
          <w:marTop w:val="0"/>
          <w:marBottom w:val="0"/>
          <w:divBdr>
            <w:top w:val="none" w:sz="0" w:space="0" w:color="auto"/>
            <w:left w:val="none" w:sz="0" w:space="0" w:color="auto"/>
            <w:bottom w:val="none" w:sz="0" w:space="0" w:color="auto"/>
            <w:right w:val="none" w:sz="0" w:space="0" w:color="auto"/>
          </w:divBdr>
        </w:div>
        <w:div w:id="1372683553">
          <w:marLeft w:val="0"/>
          <w:marRight w:val="0"/>
          <w:marTop w:val="0"/>
          <w:marBottom w:val="0"/>
          <w:divBdr>
            <w:top w:val="none" w:sz="0" w:space="0" w:color="auto"/>
            <w:left w:val="none" w:sz="0" w:space="0" w:color="auto"/>
            <w:bottom w:val="none" w:sz="0" w:space="0" w:color="auto"/>
            <w:right w:val="none" w:sz="0" w:space="0" w:color="auto"/>
          </w:divBdr>
        </w:div>
        <w:div w:id="1453477922">
          <w:marLeft w:val="0"/>
          <w:marRight w:val="0"/>
          <w:marTop w:val="0"/>
          <w:marBottom w:val="0"/>
          <w:divBdr>
            <w:top w:val="none" w:sz="0" w:space="0" w:color="auto"/>
            <w:left w:val="none" w:sz="0" w:space="0" w:color="auto"/>
            <w:bottom w:val="none" w:sz="0" w:space="0" w:color="auto"/>
            <w:right w:val="none" w:sz="0" w:space="0" w:color="auto"/>
          </w:divBdr>
        </w:div>
        <w:div w:id="1495533823">
          <w:marLeft w:val="0"/>
          <w:marRight w:val="0"/>
          <w:marTop w:val="0"/>
          <w:marBottom w:val="0"/>
          <w:divBdr>
            <w:top w:val="none" w:sz="0" w:space="0" w:color="auto"/>
            <w:left w:val="none" w:sz="0" w:space="0" w:color="auto"/>
            <w:bottom w:val="none" w:sz="0" w:space="0" w:color="auto"/>
            <w:right w:val="none" w:sz="0" w:space="0" w:color="auto"/>
          </w:divBdr>
        </w:div>
        <w:div w:id="1501117613">
          <w:marLeft w:val="0"/>
          <w:marRight w:val="0"/>
          <w:marTop w:val="0"/>
          <w:marBottom w:val="0"/>
          <w:divBdr>
            <w:top w:val="none" w:sz="0" w:space="0" w:color="auto"/>
            <w:left w:val="none" w:sz="0" w:space="0" w:color="auto"/>
            <w:bottom w:val="none" w:sz="0" w:space="0" w:color="auto"/>
            <w:right w:val="none" w:sz="0" w:space="0" w:color="auto"/>
          </w:divBdr>
        </w:div>
        <w:div w:id="1532258492">
          <w:marLeft w:val="0"/>
          <w:marRight w:val="0"/>
          <w:marTop w:val="0"/>
          <w:marBottom w:val="0"/>
          <w:divBdr>
            <w:top w:val="none" w:sz="0" w:space="0" w:color="auto"/>
            <w:left w:val="none" w:sz="0" w:space="0" w:color="auto"/>
            <w:bottom w:val="none" w:sz="0" w:space="0" w:color="auto"/>
            <w:right w:val="none" w:sz="0" w:space="0" w:color="auto"/>
          </w:divBdr>
        </w:div>
        <w:div w:id="1543981696">
          <w:marLeft w:val="0"/>
          <w:marRight w:val="0"/>
          <w:marTop w:val="0"/>
          <w:marBottom w:val="0"/>
          <w:divBdr>
            <w:top w:val="none" w:sz="0" w:space="0" w:color="auto"/>
            <w:left w:val="none" w:sz="0" w:space="0" w:color="auto"/>
            <w:bottom w:val="none" w:sz="0" w:space="0" w:color="auto"/>
            <w:right w:val="none" w:sz="0" w:space="0" w:color="auto"/>
          </w:divBdr>
        </w:div>
        <w:div w:id="1562867723">
          <w:marLeft w:val="0"/>
          <w:marRight w:val="0"/>
          <w:marTop w:val="0"/>
          <w:marBottom w:val="0"/>
          <w:divBdr>
            <w:top w:val="none" w:sz="0" w:space="0" w:color="auto"/>
            <w:left w:val="none" w:sz="0" w:space="0" w:color="auto"/>
            <w:bottom w:val="none" w:sz="0" w:space="0" w:color="auto"/>
            <w:right w:val="none" w:sz="0" w:space="0" w:color="auto"/>
          </w:divBdr>
        </w:div>
        <w:div w:id="1612277742">
          <w:marLeft w:val="0"/>
          <w:marRight w:val="0"/>
          <w:marTop w:val="0"/>
          <w:marBottom w:val="0"/>
          <w:divBdr>
            <w:top w:val="none" w:sz="0" w:space="0" w:color="auto"/>
            <w:left w:val="none" w:sz="0" w:space="0" w:color="auto"/>
            <w:bottom w:val="none" w:sz="0" w:space="0" w:color="auto"/>
            <w:right w:val="none" w:sz="0" w:space="0" w:color="auto"/>
          </w:divBdr>
        </w:div>
        <w:div w:id="1653871047">
          <w:marLeft w:val="0"/>
          <w:marRight w:val="0"/>
          <w:marTop w:val="0"/>
          <w:marBottom w:val="0"/>
          <w:divBdr>
            <w:top w:val="none" w:sz="0" w:space="0" w:color="auto"/>
            <w:left w:val="none" w:sz="0" w:space="0" w:color="auto"/>
            <w:bottom w:val="none" w:sz="0" w:space="0" w:color="auto"/>
            <w:right w:val="none" w:sz="0" w:space="0" w:color="auto"/>
          </w:divBdr>
        </w:div>
        <w:div w:id="1656374505">
          <w:marLeft w:val="0"/>
          <w:marRight w:val="0"/>
          <w:marTop w:val="0"/>
          <w:marBottom w:val="0"/>
          <w:divBdr>
            <w:top w:val="none" w:sz="0" w:space="0" w:color="auto"/>
            <w:left w:val="none" w:sz="0" w:space="0" w:color="auto"/>
            <w:bottom w:val="none" w:sz="0" w:space="0" w:color="auto"/>
            <w:right w:val="none" w:sz="0" w:space="0" w:color="auto"/>
          </w:divBdr>
        </w:div>
        <w:div w:id="1737431163">
          <w:marLeft w:val="0"/>
          <w:marRight w:val="0"/>
          <w:marTop w:val="0"/>
          <w:marBottom w:val="0"/>
          <w:divBdr>
            <w:top w:val="none" w:sz="0" w:space="0" w:color="auto"/>
            <w:left w:val="none" w:sz="0" w:space="0" w:color="auto"/>
            <w:bottom w:val="none" w:sz="0" w:space="0" w:color="auto"/>
            <w:right w:val="none" w:sz="0" w:space="0" w:color="auto"/>
          </w:divBdr>
        </w:div>
        <w:div w:id="1754472694">
          <w:marLeft w:val="0"/>
          <w:marRight w:val="0"/>
          <w:marTop w:val="0"/>
          <w:marBottom w:val="0"/>
          <w:divBdr>
            <w:top w:val="none" w:sz="0" w:space="0" w:color="auto"/>
            <w:left w:val="none" w:sz="0" w:space="0" w:color="auto"/>
            <w:bottom w:val="none" w:sz="0" w:space="0" w:color="auto"/>
            <w:right w:val="none" w:sz="0" w:space="0" w:color="auto"/>
          </w:divBdr>
        </w:div>
        <w:div w:id="1760101949">
          <w:marLeft w:val="0"/>
          <w:marRight w:val="0"/>
          <w:marTop w:val="0"/>
          <w:marBottom w:val="0"/>
          <w:divBdr>
            <w:top w:val="none" w:sz="0" w:space="0" w:color="auto"/>
            <w:left w:val="none" w:sz="0" w:space="0" w:color="auto"/>
            <w:bottom w:val="none" w:sz="0" w:space="0" w:color="auto"/>
            <w:right w:val="none" w:sz="0" w:space="0" w:color="auto"/>
          </w:divBdr>
        </w:div>
        <w:div w:id="1761677950">
          <w:marLeft w:val="0"/>
          <w:marRight w:val="0"/>
          <w:marTop w:val="0"/>
          <w:marBottom w:val="0"/>
          <w:divBdr>
            <w:top w:val="none" w:sz="0" w:space="0" w:color="auto"/>
            <w:left w:val="none" w:sz="0" w:space="0" w:color="auto"/>
            <w:bottom w:val="none" w:sz="0" w:space="0" w:color="auto"/>
            <w:right w:val="none" w:sz="0" w:space="0" w:color="auto"/>
          </w:divBdr>
        </w:div>
        <w:div w:id="1767732407">
          <w:marLeft w:val="0"/>
          <w:marRight w:val="0"/>
          <w:marTop w:val="0"/>
          <w:marBottom w:val="0"/>
          <w:divBdr>
            <w:top w:val="none" w:sz="0" w:space="0" w:color="auto"/>
            <w:left w:val="none" w:sz="0" w:space="0" w:color="auto"/>
            <w:bottom w:val="none" w:sz="0" w:space="0" w:color="auto"/>
            <w:right w:val="none" w:sz="0" w:space="0" w:color="auto"/>
          </w:divBdr>
        </w:div>
        <w:div w:id="1772047913">
          <w:marLeft w:val="0"/>
          <w:marRight w:val="0"/>
          <w:marTop w:val="0"/>
          <w:marBottom w:val="0"/>
          <w:divBdr>
            <w:top w:val="none" w:sz="0" w:space="0" w:color="auto"/>
            <w:left w:val="none" w:sz="0" w:space="0" w:color="auto"/>
            <w:bottom w:val="none" w:sz="0" w:space="0" w:color="auto"/>
            <w:right w:val="none" w:sz="0" w:space="0" w:color="auto"/>
          </w:divBdr>
        </w:div>
        <w:div w:id="1791317970">
          <w:marLeft w:val="0"/>
          <w:marRight w:val="0"/>
          <w:marTop w:val="0"/>
          <w:marBottom w:val="0"/>
          <w:divBdr>
            <w:top w:val="none" w:sz="0" w:space="0" w:color="auto"/>
            <w:left w:val="none" w:sz="0" w:space="0" w:color="auto"/>
            <w:bottom w:val="none" w:sz="0" w:space="0" w:color="auto"/>
            <w:right w:val="none" w:sz="0" w:space="0" w:color="auto"/>
          </w:divBdr>
        </w:div>
        <w:div w:id="1812282714">
          <w:marLeft w:val="0"/>
          <w:marRight w:val="0"/>
          <w:marTop w:val="0"/>
          <w:marBottom w:val="0"/>
          <w:divBdr>
            <w:top w:val="none" w:sz="0" w:space="0" w:color="auto"/>
            <w:left w:val="none" w:sz="0" w:space="0" w:color="auto"/>
            <w:bottom w:val="none" w:sz="0" w:space="0" w:color="auto"/>
            <w:right w:val="none" w:sz="0" w:space="0" w:color="auto"/>
          </w:divBdr>
        </w:div>
        <w:div w:id="1830629737">
          <w:marLeft w:val="0"/>
          <w:marRight w:val="0"/>
          <w:marTop w:val="0"/>
          <w:marBottom w:val="0"/>
          <w:divBdr>
            <w:top w:val="none" w:sz="0" w:space="0" w:color="auto"/>
            <w:left w:val="none" w:sz="0" w:space="0" w:color="auto"/>
            <w:bottom w:val="none" w:sz="0" w:space="0" w:color="auto"/>
            <w:right w:val="none" w:sz="0" w:space="0" w:color="auto"/>
          </w:divBdr>
        </w:div>
        <w:div w:id="1849828733">
          <w:marLeft w:val="0"/>
          <w:marRight w:val="0"/>
          <w:marTop w:val="0"/>
          <w:marBottom w:val="0"/>
          <w:divBdr>
            <w:top w:val="none" w:sz="0" w:space="0" w:color="auto"/>
            <w:left w:val="none" w:sz="0" w:space="0" w:color="auto"/>
            <w:bottom w:val="none" w:sz="0" w:space="0" w:color="auto"/>
            <w:right w:val="none" w:sz="0" w:space="0" w:color="auto"/>
          </w:divBdr>
        </w:div>
        <w:div w:id="1887597720">
          <w:marLeft w:val="0"/>
          <w:marRight w:val="0"/>
          <w:marTop w:val="0"/>
          <w:marBottom w:val="0"/>
          <w:divBdr>
            <w:top w:val="none" w:sz="0" w:space="0" w:color="auto"/>
            <w:left w:val="none" w:sz="0" w:space="0" w:color="auto"/>
            <w:bottom w:val="none" w:sz="0" w:space="0" w:color="auto"/>
            <w:right w:val="none" w:sz="0" w:space="0" w:color="auto"/>
          </w:divBdr>
        </w:div>
        <w:div w:id="1910460462">
          <w:marLeft w:val="0"/>
          <w:marRight w:val="0"/>
          <w:marTop w:val="0"/>
          <w:marBottom w:val="0"/>
          <w:divBdr>
            <w:top w:val="none" w:sz="0" w:space="0" w:color="auto"/>
            <w:left w:val="none" w:sz="0" w:space="0" w:color="auto"/>
            <w:bottom w:val="none" w:sz="0" w:space="0" w:color="auto"/>
            <w:right w:val="none" w:sz="0" w:space="0" w:color="auto"/>
          </w:divBdr>
        </w:div>
        <w:div w:id="1920630410">
          <w:marLeft w:val="0"/>
          <w:marRight w:val="0"/>
          <w:marTop w:val="0"/>
          <w:marBottom w:val="0"/>
          <w:divBdr>
            <w:top w:val="none" w:sz="0" w:space="0" w:color="auto"/>
            <w:left w:val="none" w:sz="0" w:space="0" w:color="auto"/>
            <w:bottom w:val="none" w:sz="0" w:space="0" w:color="auto"/>
            <w:right w:val="none" w:sz="0" w:space="0" w:color="auto"/>
          </w:divBdr>
        </w:div>
        <w:div w:id="1994404255">
          <w:marLeft w:val="0"/>
          <w:marRight w:val="0"/>
          <w:marTop w:val="0"/>
          <w:marBottom w:val="0"/>
          <w:divBdr>
            <w:top w:val="none" w:sz="0" w:space="0" w:color="auto"/>
            <w:left w:val="none" w:sz="0" w:space="0" w:color="auto"/>
            <w:bottom w:val="none" w:sz="0" w:space="0" w:color="auto"/>
            <w:right w:val="none" w:sz="0" w:space="0" w:color="auto"/>
          </w:divBdr>
        </w:div>
        <w:div w:id="2012876968">
          <w:marLeft w:val="0"/>
          <w:marRight w:val="0"/>
          <w:marTop w:val="0"/>
          <w:marBottom w:val="0"/>
          <w:divBdr>
            <w:top w:val="none" w:sz="0" w:space="0" w:color="auto"/>
            <w:left w:val="none" w:sz="0" w:space="0" w:color="auto"/>
            <w:bottom w:val="none" w:sz="0" w:space="0" w:color="auto"/>
            <w:right w:val="none" w:sz="0" w:space="0" w:color="auto"/>
          </w:divBdr>
        </w:div>
        <w:div w:id="2050760837">
          <w:marLeft w:val="0"/>
          <w:marRight w:val="0"/>
          <w:marTop w:val="0"/>
          <w:marBottom w:val="0"/>
          <w:divBdr>
            <w:top w:val="none" w:sz="0" w:space="0" w:color="auto"/>
            <w:left w:val="none" w:sz="0" w:space="0" w:color="auto"/>
            <w:bottom w:val="none" w:sz="0" w:space="0" w:color="auto"/>
            <w:right w:val="none" w:sz="0" w:space="0" w:color="auto"/>
          </w:divBdr>
        </w:div>
        <w:div w:id="2073848444">
          <w:marLeft w:val="0"/>
          <w:marRight w:val="0"/>
          <w:marTop w:val="0"/>
          <w:marBottom w:val="0"/>
          <w:divBdr>
            <w:top w:val="none" w:sz="0" w:space="0" w:color="auto"/>
            <w:left w:val="none" w:sz="0" w:space="0" w:color="auto"/>
            <w:bottom w:val="none" w:sz="0" w:space="0" w:color="auto"/>
            <w:right w:val="none" w:sz="0" w:space="0" w:color="auto"/>
          </w:divBdr>
        </w:div>
        <w:div w:id="2076468630">
          <w:marLeft w:val="0"/>
          <w:marRight w:val="0"/>
          <w:marTop w:val="0"/>
          <w:marBottom w:val="0"/>
          <w:divBdr>
            <w:top w:val="none" w:sz="0" w:space="0" w:color="auto"/>
            <w:left w:val="none" w:sz="0" w:space="0" w:color="auto"/>
            <w:bottom w:val="none" w:sz="0" w:space="0" w:color="auto"/>
            <w:right w:val="none" w:sz="0" w:space="0" w:color="auto"/>
          </w:divBdr>
        </w:div>
        <w:div w:id="2090224444">
          <w:marLeft w:val="0"/>
          <w:marRight w:val="0"/>
          <w:marTop w:val="0"/>
          <w:marBottom w:val="0"/>
          <w:divBdr>
            <w:top w:val="none" w:sz="0" w:space="0" w:color="auto"/>
            <w:left w:val="none" w:sz="0" w:space="0" w:color="auto"/>
            <w:bottom w:val="none" w:sz="0" w:space="0" w:color="auto"/>
            <w:right w:val="none" w:sz="0" w:space="0" w:color="auto"/>
          </w:divBdr>
        </w:div>
        <w:div w:id="2112846671">
          <w:marLeft w:val="0"/>
          <w:marRight w:val="0"/>
          <w:marTop w:val="0"/>
          <w:marBottom w:val="0"/>
          <w:divBdr>
            <w:top w:val="none" w:sz="0" w:space="0" w:color="auto"/>
            <w:left w:val="none" w:sz="0" w:space="0" w:color="auto"/>
            <w:bottom w:val="none" w:sz="0" w:space="0" w:color="auto"/>
            <w:right w:val="none" w:sz="0" w:space="0" w:color="auto"/>
          </w:divBdr>
        </w:div>
        <w:div w:id="21225306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unenvironment.org/events/subcommittee-meetings/committee-permanent-representatives-subcommittee-meeting-27" TargetMode="External"/><Relationship Id="rId18"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unenvironment.org/events/subcommittee-meetings/committee-permanent-representatives-subcommittee-meeting-25" TargetMode="External"/><Relationship Id="rId17" Type="http://schemas.microsoft.com/office/2016/09/relationships/commentsIds" Target="commentsIds.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nenvironment.org/cpr/environment-assembly-rules-procedure" TargetMode="External"/><Relationship Id="rId5" Type="http://schemas.openxmlformats.org/officeDocument/2006/relationships/numbering" Target="numbering.xml"/><Relationship Id="rId15" Type="http://schemas.openxmlformats.org/officeDocument/2006/relationships/comments" Target="comments.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nenvironment.org/events/subcommittee-meetings/committee-permanent-representatives-subcommittee-meeting-34" TargetMode="External"/><Relationship Id="rId22"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ungh\Documents\CPR\2015\15_102330%20Annual%20subcommittee\15_102630%20CPR%20annual%20subcom%20agenda.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A43FD8944E5CB4BACA0C3BAAAF51860" ma:contentTypeVersion="13" ma:contentTypeDescription="Create a new document." ma:contentTypeScope="" ma:versionID="704fc09584b6c549c2dde824e2c4057d">
  <xsd:schema xmlns:xsd="http://www.w3.org/2001/XMLSchema" xmlns:xs="http://www.w3.org/2001/XMLSchema" xmlns:p="http://schemas.microsoft.com/office/2006/metadata/properties" xmlns:ns3="07368151-bd4d-4211-95c4-fe2bf8406afa" xmlns:ns4="84683119-a421-4308-80da-f1177cd3cad3" targetNamespace="http://schemas.microsoft.com/office/2006/metadata/properties" ma:root="true" ma:fieldsID="17b26a7059eeb7eeb0a228da24a0813f" ns3:_="" ns4:_="">
    <xsd:import namespace="07368151-bd4d-4211-95c4-fe2bf8406afa"/>
    <xsd:import namespace="84683119-a421-4308-80da-f1177cd3cad3"/>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Location" minOccurs="0"/>
                <xsd:element ref="ns3:MediaServiceAutoKeyPoints" minOccurs="0"/>
                <xsd:element ref="ns3:MediaServiceKeyPoint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368151-bd4d-4211-95c4-fe2bf8406a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683119-a421-4308-80da-f1177cd3cad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77DBA8-33A9-4A76-B4E1-8A0386405F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368151-bd4d-4211-95c4-fe2bf8406afa"/>
    <ds:schemaRef ds:uri="84683119-a421-4308-80da-f1177cd3ca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BDDBA5B-7E9B-405C-8C46-04546283C5D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0F24111-72D0-44AA-A94F-39F88EB0724C}">
  <ds:schemaRefs>
    <ds:schemaRef ds:uri="http://schemas.microsoft.com/sharepoint/v3/contenttype/forms"/>
  </ds:schemaRefs>
</ds:datastoreItem>
</file>

<file path=customXml/itemProps4.xml><?xml version="1.0" encoding="utf-8"?>
<ds:datastoreItem xmlns:ds="http://schemas.openxmlformats.org/officeDocument/2006/customXml" ds:itemID="{8E00C06C-C491-4384-B935-9457EC5ABD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15_102630 CPR annual subcom agenda.dot</Template>
  <TotalTime>43</TotalTime>
  <Pages>6</Pages>
  <Words>2395</Words>
  <Characters>13656</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16019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Loisina Ambeyi</dc:creator>
  <cp:lastModifiedBy>Ulf Bjornholm</cp:lastModifiedBy>
  <cp:revision>15</cp:revision>
  <cp:lastPrinted>2020-02-11T13:41:00Z</cp:lastPrinted>
  <dcterms:created xsi:type="dcterms:W3CDTF">2020-06-18T11:28:00Z</dcterms:created>
  <dcterms:modified xsi:type="dcterms:W3CDTF">2020-06-18T13:50:00Z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0x010100AA43FD8944E5CB4BACA0C3BAAAF51860</vt:lpwstr>
  </property>
</Properties>
</file>